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453A" w:rsidRPr="00697DC5" w:rsidRDefault="00137A31" w:rsidP="0026453A">
      <w:pPr>
        <w:spacing w:line="276" w:lineRule="auto"/>
        <w:ind w:right="-1"/>
        <w:jc w:val="right"/>
        <w:rPr>
          <w:sz w:val="26"/>
          <w:szCs w:val="26"/>
        </w:rPr>
      </w:pP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3827725</wp:posOffset>
                </wp:positionH>
                <wp:positionV relativeFrom="paragraph">
                  <wp:posOffset>-114631</wp:posOffset>
                </wp:positionV>
                <wp:extent cx="2774950" cy="1717482"/>
                <wp:effectExtent l="0" t="0" r="25400" b="16510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74950" cy="1717482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264C7" w:rsidRDefault="007264C7" w:rsidP="007264C7">
                            <w:pPr>
                              <w:jc w:val="center"/>
                            </w:pPr>
                            <w:r>
                              <w:t xml:space="preserve">                                                                                                  </w:t>
                            </w:r>
                          </w:p>
                          <w:p w:rsidR="00137A31" w:rsidRPr="00137A31" w:rsidRDefault="00137A31" w:rsidP="00137A31">
                            <w:pPr>
                              <w:ind w:firstLine="0"/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 w:rsidRPr="00137A31">
                              <w:rPr>
                                <w:b/>
                                <w:sz w:val="28"/>
                              </w:rPr>
                              <w:t>“УТВЕРЖДАЮ”</w:t>
                            </w:r>
                          </w:p>
                          <w:p w:rsidR="00FC4C6C" w:rsidRPr="00FC4C6C" w:rsidRDefault="00FC4C6C" w:rsidP="00FC4C6C">
                            <w:pPr>
                              <w:ind w:firstLine="0"/>
                              <w:jc w:val="left"/>
                              <w:rPr>
                                <w:sz w:val="24"/>
                              </w:rPr>
                            </w:pPr>
                            <w:r w:rsidRPr="00FC4C6C">
                              <w:rPr>
                                <w:sz w:val="24"/>
                              </w:rPr>
                              <w:t>И.о.Первого заместителя директора-</w:t>
                            </w:r>
                          </w:p>
                          <w:p w:rsidR="00FC4C6C" w:rsidRPr="00FC4C6C" w:rsidRDefault="00FC4C6C" w:rsidP="00FC4C6C">
                            <w:pPr>
                              <w:ind w:firstLine="0"/>
                              <w:jc w:val="left"/>
                              <w:rPr>
                                <w:sz w:val="24"/>
                              </w:rPr>
                            </w:pPr>
                            <w:r w:rsidRPr="00FC4C6C">
                              <w:rPr>
                                <w:sz w:val="24"/>
                              </w:rPr>
                              <w:t>главного инженера филиала ПАО «Россети Центр» - «Тамбовэнерго»</w:t>
                            </w:r>
                          </w:p>
                          <w:p w:rsidR="00FC4C6C" w:rsidRPr="00FC4C6C" w:rsidRDefault="00FC4C6C" w:rsidP="00FC4C6C">
                            <w:pPr>
                              <w:ind w:firstLine="0"/>
                              <w:jc w:val="left"/>
                              <w:rPr>
                                <w:sz w:val="24"/>
                              </w:rPr>
                            </w:pPr>
                            <w:r w:rsidRPr="00FC4C6C">
                              <w:rPr>
                                <w:sz w:val="24"/>
                              </w:rPr>
                              <w:t xml:space="preserve">                                                                              ___________________ / </w:t>
                            </w:r>
                            <w:r w:rsidR="004D0B99">
                              <w:rPr>
                                <w:sz w:val="24"/>
                              </w:rPr>
                              <w:t>И.А.Седанов</w:t>
                            </w:r>
                          </w:p>
                          <w:p w:rsidR="007264C7" w:rsidRPr="007264C7" w:rsidRDefault="00FC4C6C" w:rsidP="00FC4C6C">
                            <w:pPr>
                              <w:ind w:firstLine="0"/>
                              <w:jc w:val="left"/>
                              <w:rPr>
                                <w:sz w:val="24"/>
                              </w:rPr>
                            </w:pPr>
                            <w:r w:rsidRPr="00FC4C6C">
                              <w:rPr>
                                <w:sz w:val="24"/>
                              </w:rPr>
                              <w:t xml:space="preserve">                                                                              “_______” _______________ 202</w:t>
                            </w:r>
                            <w:r w:rsidR="004D0B99">
                              <w:rPr>
                                <w:sz w:val="24"/>
                              </w:rPr>
                              <w:t>2</w:t>
                            </w:r>
                            <w:r w:rsidRPr="00FC4C6C">
                              <w:rPr>
                                <w:sz w:val="24"/>
                              </w:rPr>
                              <w:t xml:space="preserve"> г.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6" style="position:absolute;left:0;text-align:left;margin-left:301.4pt;margin-top:-9.05pt;width:218.5pt;height:135.2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" fillcolor="white [3201]" strokecolor="white [3212]" strokeweight="2pt">
                <v:textbox>
                  <w:txbxContent>
                    <w:p w:rsidR="007264C7" w:rsidRDefault="007264C7" w:rsidP="007264C7">
                      <w:pPr>
                        <w:jc w:val="center"/>
                      </w:pPr>
                      <w:r>
                        <w:t xml:space="preserve">                                                                                                  </w:t>
                      </w:r>
                    </w:p>
                    <w:p w:rsidR="00137A31" w:rsidRPr="00137A31" w:rsidRDefault="00137A31" w:rsidP="00137A31">
                      <w:pPr>
                        <w:ind w:firstLine="0"/>
                        <w:jc w:val="center"/>
                        <w:rPr>
                          <w:b/>
                          <w:sz w:val="28"/>
                        </w:rPr>
                      </w:pPr>
                      <w:r w:rsidRPr="00137A31">
                        <w:rPr>
                          <w:b/>
                          <w:sz w:val="28"/>
                        </w:rPr>
                        <w:t>“УТВЕРЖДАЮ”</w:t>
                      </w:r>
                    </w:p>
                    <w:p w:rsidR="00FC4C6C" w:rsidRPr="00FC4C6C" w:rsidRDefault="00FC4C6C" w:rsidP="00FC4C6C">
                      <w:pPr>
                        <w:ind w:firstLine="0"/>
                        <w:jc w:val="left"/>
                        <w:rPr>
                          <w:sz w:val="24"/>
                        </w:rPr>
                      </w:pPr>
                      <w:r w:rsidRPr="00FC4C6C">
                        <w:rPr>
                          <w:sz w:val="24"/>
                        </w:rPr>
                        <w:t>И.о.Первого заместителя директора-</w:t>
                      </w:r>
                    </w:p>
                    <w:p w:rsidR="00FC4C6C" w:rsidRPr="00FC4C6C" w:rsidRDefault="00FC4C6C" w:rsidP="00FC4C6C">
                      <w:pPr>
                        <w:ind w:firstLine="0"/>
                        <w:jc w:val="left"/>
                        <w:rPr>
                          <w:sz w:val="24"/>
                        </w:rPr>
                      </w:pPr>
                      <w:r w:rsidRPr="00FC4C6C">
                        <w:rPr>
                          <w:sz w:val="24"/>
                        </w:rPr>
                        <w:t>главного инженера филиала ПАО «Россети Центр» - «Тамбовэнерго»</w:t>
                      </w:r>
                    </w:p>
                    <w:p w:rsidR="00FC4C6C" w:rsidRPr="00FC4C6C" w:rsidRDefault="00FC4C6C" w:rsidP="00FC4C6C">
                      <w:pPr>
                        <w:ind w:firstLine="0"/>
                        <w:jc w:val="left"/>
                        <w:rPr>
                          <w:sz w:val="24"/>
                        </w:rPr>
                      </w:pPr>
                      <w:r w:rsidRPr="00FC4C6C">
                        <w:rPr>
                          <w:sz w:val="24"/>
                        </w:rPr>
                        <w:t xml:space="preserve">                                                                              ___________________ / </w:t>
                      </w:r>
                      <w:r w:rsidR="004D0B99">
                        <w:rPr>
                          <w:sz w:val="24"/>
                        </w:rPr>
                        <w:t>И.А.Седанов</w:t>
                      </w:r>
                    </w:p>
                    <w:p w:rsidR="007264C7" w:rsidRPr="007264C7" w:rsidRDefault="00FC4C6C" w:rsidP="00FC4C6C">
                      <w:pPr>
                        <w:ind w:firstLine="0"/>
                        <w:jc w:val="left"/>
                        <w:rPr>
                          <w:sz w:val="24"/>
                        </w:rPr>
                      </w:pPr>
                      <w:r w:rsidRPr="00FC4C6C">
                        <w:rPr>
                          <w:sz w:val="24"/>
                        </w:rPr>
                        <w:t xml:space="preserve">                                                                              “_______” _______________ 202</w:t>
                      </w:r>
                      <w:r w:rsidR="004D0B99">
                        <w:rPr>
                          <w:sz w:val="24"/>
                        </w:rPr>
                        <w:t>2</w:t>
                      </w:r>
                      <w:r w:rsidRPr="00FC4C6C">
                        <w:rPr>
                          <w:sz w:val="24"/>
                        </w:rPr>
                        <w:t xml:space="preserve"> г.</w:t>
                      </w:r>
                    </w:p>
                  </w:txbxContent>
                </v:textbox>
              </v:rect>
            </w:pict>
          </mc:Fallback>
        </mc:AlternateConten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55375D" w:rsidRPr="0011603A" w:rsidTr="002865E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Default="0055375D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Pr="00A32321" w:rsidRDefault="00A32321" w:rsidP="007264C7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>401</w:t>
            </w:r>
            <w:r>
              <w:rPr>
                <w:b/>
                <w:sz w:val="26"/>
                <w:szCs w:val="26"/>
                <w:lang w:val="en-US"/>
              </w:rPr>
              <w:t>Q</w:t>
            </w:r>
          </w:p>
        </w:tc>
      </w:tr>
      <w:tr w:rsidR="0055375D" w:rsidRPr="00C44B8B" w:rsidTr="002865E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Default="0055375D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Pr="007F1596" w:rsidRDefault="0055375D" w:rsidP="00111C0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  <w:lang w:val="en-US"/>
              </w:rPr>
              <w:t xml:space="preserve"> </w:t>
            </w:r>
            <w:bookmarkStart w:id="0" w:name="Поле1"/>
            <w:r w:rsidR="00E1480D">
              <w:t xml:space="preserve"> </w:t>
            </w:r>
            <w:r w:rsidR="00E1480D" w:rsidRPr="00E1480D">
              <w:rPr>
                <w:b/>
                <w:sz w:val="26"/>
                <w:szCs w:val="26"/>
                <w:lang w:val="en-US"/>
              </w:rPr>
              <w:t>2272415</w:t>
            </w:r>
            <w:r w:rsidRPr="007F1596">
              <w:rPr>
                <w:b/>
                <w:sz w:val="26"/>
                <w:szCs w:val="26"/>
                <w:lang w:val="en-US"/>
              </w:rPr>
              <w:t xml:space="preserve">              </w:t>
            </w:r>
            <w:bookmarkEnd w:id="0"/>
          </w:p>
        </w:tc>
      </w:tr>
    </w:tbl>
    <w:p w:rsidR="0026453A" w:rsidRPr="00697DC5" w:rsidRDefault="0026453A" w:rsidP="007264C7">
      <w:pPr>
        <w:spacing w:line="276" w:lineRule="auto"/>
        <w:ind w:right="-1"/>
        <w:jc w:val="center"/>
        <w:rPr>
          <w:sz w:val="26"/>
          <w:szCs w:val="26"/>
        </w:rPr>
      </w:pPr>
    </w:p>
    <w:p w:rsidR="0026453A" w:rsidRPr="00697DC5" w:rsidRDefault="0026453A" w:rsidP="007264C7">
      <w:pPr>
        <w:spacing w:line="276" w:lineRule="auto"/>
        <w:ind w:right="-1"/>
        <w:rPr>
          <w:sz w:val="26"/>
          <w:szCs w:val="26"/>
        </w:rPr>
      </w:pPr>
    </w:p>
    <w:p w:rsidR="001F5706" w:rsidRPr="00697DC5" w:rsidRDefault="0026453A" w:rsidP="007264C7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ab/>
      </w:r>
    </w:p>
    <w:p w:rsidR="0026453A" w:rsidRPr="00697DC5" w:rsidRDefault="0026453A" w:rsidP="0026453A"/>
    <w:p w:rsidR="0026453A" w:rsidRPr="00697DC5" w:rsidRDefault="0026453A" w:rsidP="0026453A"/>
    <w:p w:rsidR="007264C7" w:rsidRDefault="007264C7" w:rsidP="004F6968">
      <w:pPr>
        <w:pStyle w:val="2"/>
        <w:numPr>
          <w:ilvl w:val="0"/>
          <w:numId w:val="0"/>
        </w:numPr>
        <w:spacing w:after="120"/>
      </w:pPr>
    </w:p>
    <w:p w:rsidR="007264C7" w:rsidRDefault="007264C7" w:rsidP="004F6968">
      <w:pPr>
        <w:pStyle w:val="2"/>
        <w:numPr>
          <w:ilvl w:val="0"/>
          <w:numId w:val="0"/>
        </w:numPr>
        <w:spacing w:after="120"/>
      </w:pPr>
    </w:p>
    <w:p w:rsidR="007264C7" w:rsidRDefault="007264C7" w:rsidP="004F6968">
      <w:pPr>
        <w:pStyle w:val="2"/>
        <w:numPr>
          <w:ilvl w:val="0"/>
          <w:numId w:val="0"/>
        </w:numPr>
        <w:spacing w:after="120"/>
      </w:pPr>
    </w:p>
    <w:p w:rsidR="004F6968" w:rsidRPr="00697DC5" w:rsidRDefault="008D35FD" w:rsidP="004F6968">
      <w:pPr>
        <w:pStyle w:val="2"/>
        <w:numPr>
          <w:ilvl w:val="0"/>
          <w:numId w:val="0"/>
          <w:ins w:id="1" w:author="Kozlov_E" w:date="2005-05-24T16:56:00Z"/>
        </w:numPr>
        <w:spacing w:after="120"/>
      </w:pPr>
      <w:r w:rsidRPr="00697DC5">
        <w:t>ТЕХНИЧЕСКОЕ ЗАДАНИЕ</w:t>
      </w:r>
    </w:p>
    <w:p w:rsidR="00E1480D" w:rsidRDefault="00A32321" w:rsidP="00A32321">
      <w:pPr>
        <w:spacing w:line="276" w:lineRule="auto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</w:t>
      </w:r>
      <w:r w:rsidR="00E1480D">
        <w:rPr>
          <w:b/>
          <w:sz w:val="26"/>
          <w:szCs w:val="26"/>
        </w:rPr>
        <w:t xml:space="preserve">                        </w:t>
      </w:r>
      <w:r w:rsidRPr="00A57AE8">
        <w:rPr>
          <w:b/>
          <w:sz w:val="26"/>
          <w:szCs w:val="26"/>
        </w:rPr>
        <w:t xml:space="preserve">на </w:t>
      </w:r>
      <w:r>
        <w:rPr>
          <w:b/>
          <w:sz w:val="26"/>
          <w:szCs w:val="26"/>
        </w:rPr>
        <w:t>поставк</w:t>
      </w:r>
      <w:r w:rsidRPr="00655E9D">
        <w:rPr>
          <w:b/>
          <w:sz w:val="26"/>
          <w:szCs w:val="26"/>
        </w:rPr>
        <w:t>у</w:t>
      </w:r>
      <w:r>
        <w:rPr>
          <w:b/>
          <w:sz w:val="26"/>
          <w:szCs w:val="26"/>
        </w:rPr>
        <w:t xml:space="preserve"> </w:t>
      </w:r>
      <w:r w:rsidR="00E1480D">
        <w:rPr>
          <w:b/>
          <w:sz w:val="26"/>
          <w:szCs w:val="26"/>
        </w:rPr>
        <w:t>индикаторных пломб - антимагнит</w:t>
      </w:r>
    </w:p>
    <w:p w:rsidR="004F6968" w:rsidRPr="00697DC5" w:rsidRDefault="00A32321" w:rsidP="00A32321">
      <w:pPr>
        <w:spacing w:line="276" w:lineRule="auto"/>
        <w:rPr>
          <w:b/>
          <w:sz w:val="26"/>
          <w:szCs w:val="26"/>
        </w:rPr>
      </w:pPr>
      <w:r>
        <w:rPr>
          <w:b/>
          <w:sz w:val="36"/>
        </w:rPr>
        <w:t xml:space="preserve">                                      </w:t>
      </w:r>
      <w:r w:rsidR="009C0389" w:rsidRPr="00697DC5">
        <w:rPr>
          <w:b/>
          <w:sz w:val="26"/>
          <w:szCs w:val="26"/>
        </w:rPr>
        <w:t xml:space="preserve">Лот № </w:t>
      </w:r>
      <w:r w:rsidRPr="00A32321">
        <w:rPr>
          <w:b/>
          <w:sz w:val="26"/>
          <w:szCs w:val="26"/>
          <w:u w:val="single"/>
        </w:rPr>
        <w:t>401Q</w:t>
      </w:r>
    </w:p>
    <w:p w:rsidR="00612811" w:rsidRPr="00697DC5" w:rsidRDefault="00612811" w:rsidP="00773399">
      <w:pPr>
        <w:ind w:firstLine="0"/>
        <w:jc w:val="center"/>
        <w:rPr>
          <w:sz w:val="24"/>
          <w:szCs w:val="24"/>
        </w:rPr>
      </w:pPr>
    </w:p>
    <w:p w:rsidR="00F71EFD" w:rsidRDefault="00F71EFD" w:rsidP="00F71EFD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:rsidR="00E1480D" w:rsidRDefault="00E1480D" w:rsidP="00E1480D">
      <w:pPr>
        <w:pStyle w:val="ad"/>
        <w:numPr>
          <w:ilvl w:val="1"/>
          <w:numId w:val="12"/>
        </w:numPr>
        <w:tabs>
          <w:tab w:val="left" w:pos="710"/>
          <w:tab w:val="left" w:pos="1560"/>
        </w:tabs>
        <w:spacing w:line="276" w:lineRule="auto"/>
        <w:ind w:left="0" w:firstLine="710"/>
        <w:rPr>
          <w:bCs/>
          <w:sz w:val="24"/>
          <w:szCs w:val="24"/>
        </w:rPr>
      </w:pPr>
      <w:r w:rsidRPr="00FF57D0">
        <w:rPr>
          <w:b/>
          <w:bCs/>
          <w:sz w:val="24"/>
          <w:szCs w:val="24"/>
        </w:rPr>
        <w:t>Пломба-индикатор АНТИ-МАГНИТ</w:t>
      </w:r>
      <w:r w:rsidRPr="00FF57D0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(далее – АМ) </w:t>
      </w:r>
      <w:r w:rsidRPr="00FF57D0">
        <w:rPr>
          <w:bCs/>
          <w:sz w:val="24"/>
          <w:szCs w:val="24"/>
        </w:rPr>
        <w:t>с индикацией магнитного воздействия, должны быть одноразовыми, выполненными, в виде</w:t>
      </w:r>
      <w:r w:rsidRPr="00BA08EA">
        <w:rPr>
          <w:bCs/>
          <w:sz w:val="24"/>
          <w:szCs w:val="24"/>
        </w:rPr>
        <w:t xml:space="preserve"> пломбировочной индикаторной наклейки размером не больше 66*25 мм, снабженной </w:t>
      </w:r>
      <w:r w:rsidRPr="00FF57D0">
        <w:rPr>
          <w:bCs/>
          <w:sz w:val="24"/>
          <w:szCs w:val="24"/>
        </w:rPr>
        <w:t>магниточувствительным элементом</w:t>
      </w:r>
      <w:r>
        <w:rPr>
          <w:bCs/>
          <w:sz w:val="24"/>
          <w:szCs w:val="24"/>
        </w:rPr>
        <w:t xml:space="preserve">  (50 мТл).  При воздействии магнитным полем на прибор учета, </w:t>
      </w:r>
      <w:r w:rsidRPr="00BA08EA">
        <w:rPr>
          <w:bCs/>
          <w:sz w:val="24"/>
          <w:szCs w:val="24"/>
        </w:rPr>
        <w:t>магниточувствительный</w:t>
      </w:r>
      <w:r>
        <w:rPr>
          <w:bCs/>
          <w:sz w:val="24"/>
          <w:szCs w:val="24"/>
        </w:rPr>
        <w:t xml:space="preserve"> элемент меняет свой цвет. </w:t>
      </w:r>
      <w:r w:rsidRPr="00BA08EA">
        <w:rPr>
          <w:bCs/>
          <w:sz w:val="24"/>
          <w:szCs w:val="24"/>
        </w:rPr>
        <w:t xml:space="preserve">Конструкция пломбы должна исключать </w:t>
      </w:r>
      <w:r>
        <w:rPr>
          <w:bCs/>
          <w:sz w:val="24"/>
          <w:szCs w:val="24"/>
        </w:rPr>
        <w:t xml:space="preserve">любую </w:t>
      </w:r>
      <w:r w:rsidRPr="00BA08EA">
        <w:rPr>
          <w:bCs/>
          <w:sz w:val="24"/>
          <w:szCs w:val="24"/>
        </w:rPr>
        <w:t xml:space="preserve">возможность замены </w:t>
      </w:r>
      <w:r w:rsidRPr="00080A76">
        <w:rPr>
          <w:bCs/>
          <w:sz w:val="24"/>
          <w:szCs w:val="24"/>
        </w:rPr>
        <w:t>магниточувствитель</w:t>
      </w:r>
      <w:r>
        <w:rPr>
          <w:bCs/>
          <w:sz w:val="24"/>
          <w:szCs w:val="24"/>
        </w:rPr>
        <w:t>ного</w:t>
      </w:r>
      <w:r w:rsidRPr="00080A76">
        <w:rPr>
          <w:bCs/>
          <w:sz w:val="24"/>
          <w:szCs w:val="24"/>
        </w:rPr>
        <w:t xml:space="preserve"> элемент</w:t>
      </w:r>
      <w:r>
        <w:rPr>
          <w:bCs/>
          <w:sz w:val="24"/>
          <w:szCs w:val="24"/>
        </w:rPr>
        <w:t>а</w:t>
      </w:r>
      <w:r w:rsidRPr="00080A76">
        <w:rPr>
          <w:bCs/>
          <w:sz w:val="24"/>
          <w:szCs w:val="24"/>
        </w:rPr>
        <w:t xml:space="preserve"> </w:t>
      </w:r>
      <w:r w:rsidRPr="00BA08EA">
        <w:rPr>
          <w:bCs/>
          <w:sz w:val="24"/>
          <w:szCs w:val="24"/>
        </w:rPr>
        <w:t>без видимых следов воздействия</w:t>
      </w:r>
      <w:r>
        <w:rPr>
          <w:bCs/>
          <w:sz w:val="24"/>
          <w:szCs w:val="24"/>
        </w:rPr>
        <w:t xml:space="preserve"> (Рис.1).</w:t>
      </w:r>
    </w:p>
    <w:p w:rsidR="00E1480D" w:rsidRDefault="00E1480D" w:rsidP="00E1480D">
      <w:pPr>
        <w:pStyle w:val="ad"/>
        <w:numPr>
          <w:ilvl w:val="1"/>
          <w:numId w:val="12"/>
        </w:numPr>
        <w:tabs>
          <w:tab w:val="left" w:pos="1418"/>
        </w:tabs>
        <w:spacing w:line="276" w:lineRule="auto"/>
        <w:ind w:left="0" w:firstLine="710"/>
        <w:rPr>
          <w:bCs/>
          <w:sz w:val="24"/>
          <w:szCs w:val="24"/>
        </w:rPr>
      </w:pPr>
      <w:r w:rsidRPr="00FB2267">
        <w:rPr>
          <w:noProof/>
        </w:rPr>
        <w:t>П</w:t>
      </w:r>
      <w:r w:rsidRPr="00BA08EA">
        <w:rPr>
          <w:bCs/>
          <w:sz w:val="24"/>
          <w:szCs w:val="24"/>
        </w:rPr>
        <w:t xml:space="preserve">ри воздействии магнитом с индукцией магнитного поля свыше 150 мТл </w:t>
      </w:r>
      <w:r w:rsidRPr="00FB2267">
        <w:rPr>
          <w:bCs/>
          <w:sz w:val="24"/>
          <w:szCs w:val="24"/>
        </w:rPr>
        <w:t xml:space="preserve">на прибор учета магниточувствительный элемент </w:t>
      </w:r>
      <w:r w:rsidRPr="00FF57D0">
        <w:rPr>
          <w:bCs/>
          <w:sz w:val="24"/>
          <w:szCs w:val="24"/>
        </w:rPr>
        <w:t>меняет свой цвет на темный однородный.</w:t>
      </w:r>
      <w:r w:rsidRPr="00FF57D0">
        <w:rPr>
          <w:bCs/>
          <w:color w:val="FF0000"/>
          <w:sz w:val="24"/>
          <w:szCs w:val="24"/>
        </w:rPr>
        <w:t xml:space="preserve"> </w:t>
      </w:r>
      <w:r w:rsidRPr="00FF57D0">
        <w:rPr>
          <w:bCs/>
          <w:sz w:val="24"/>
          <w:szCs w:val="24"/>
        </w:rPr>
        <w:t>Конструкция</w:t>
      </w:r>
      <w:r w:rsidRPr="00BA08EA">
        <w:rPr>
          <w:bCs/>
          <w:sz w:val="24"/>
          <w:szCs w:val="24"/>
        </w:rPr>
        <w:t xml:space="preserve"> пломбировочных наклеек с индикацией магнитного воздействия должна препятствовать снятию их с объекта пломбирования без разрушения целостности конструкции. При попытке вскрытия индикаторной пломбы ее</w:t>
      </w:r>
      <w:r>
        <w:rPr>
          <w:bCs/>
          <w:sz w:val="24"/>
          <w:szCs w:val="24"/>
        </w:rPr>
        <w:t xml:space="preserve"> структура должна быть разрушена и </w:t>
      </w:r>
      <w:r w:rsidRPr="00BA08EA">
        <w:rPr>
          <w:bCs/>
          <w:sz w:val="24"/>
          <w:szCs w:val="24"/>
        </w:rPr>
        <w:t>прояв</w:t>
      </w:r>
      <w:r>
        <w:rPr>
          <w:bCs/>
          <w:sz w:val="24"/>
          <w:szCs w:val="24"/>
        </w:rPr>
        <w:t>ится</w:t>
      </w:r>
      <w:r w:rsidRPr="00BA08EA">
        <w:rPr>
          <w:bCs/>
          <w:sz w:val="24"/>
          <w:szCs w:val="24"/>
        </w:rPr>
        <w:t xml:space="preserve"> надпись: “ВСКРЫТО”, клеевой слой должен полностью оставаться на опломбированной поверхности. При повторном наклеивании эта надпись не должна исчезать. Пломбирование должно производиться простым снятием индикаторной наклейки с бумажной основы и последующим наложением на пломбируемую поверхность.  </w:t>
      </w:r>
    </w:p>
    <w:p w:rsidR="00E1480D" w:rsidRPr="004F287D" w:rsidRDefault="00E1480D" w:rsidP="00E1480D">
      <w:pPr>
        <w:pStyle w:val="ad"/>
        <w:numPr>
          <w:ilvl w:val="1"/>
          <w:numId w:val="12"/>
        </w:numPr>
        <w:tabs>
          <w:tab w:val="left" w:pos="710"/>
          <w:tab w:val="left" w:pos="1560"/>
        </w:tabs>
        <w:spacing w:line="276" w:lineRule="auto"/>
        <w:ind w:left="0" w:firstLine="710"/>
        <w:rPr>
          <w:bCs/>
          <w:sz w:val="24"/>
          <w:szCs w:val="24"/>
        </w:rPr>
      </w:pPr>
      <w:r w:rsidRPr="004F287D">
        <w:rPr>
          <w:bCs/>
          <w:sz w:val="24"/>
          <w:szCs w:val="24"/>
        </w:rPr>
        <w:t xml:space="preserve">Конструкция </w:t>
      </w:r>
      <w:r>
        <w:rPr>
          <w:bCs/>
          <w:sz w:val="24"/>
          <w:szCs w:val="24"/>
        </w:rPr>
        <w:t>АМ</w:t>
      </w:r>
      <w:r w:rsidRPr="004F287D">
        <w:rPr>
          <w:bCs/>
          <w:sz w:val="24"/>
          <w:szCs w:val="24"/>
        </w:rPr>
        <w:t xml:space="preserve"> должна исключать возможность снятия без видимых следов путем термического воздействия (предпочтительно наличие в конструкции пломбы специального индикатора термического воздействия или изготовление пломбы из материала, свойства которого обеспечивают необратимое изменение внешнего вида </w:t>
      </w:r>
      <w:r>
        <w:rPr>
          <w:bCs/>
          <w:sz w:val="24"/>
          <w:szCs w:val="24"/>
        </w:rPr>
        <w:t>АМ</w:t>
      </w:r>
      <w:r w:rsidRPr="004F287D">
        <w:rPr>
          <w:bCs/>
          <w:sz w:val="24"/>
          <w:szCs w:val="24"/>
        </w:rPr>
        <w:t xml:space="preserve"> (формы и/или цвета и/или размера)). Метод нанесения информации должен исключать возможность стирания и повторного воспроизведения маркировки. Маркировка должна быть четкой, разборчивой и распознаваемой при осмотре, контроле и экспертизе. </w:t>
      </w:r>
    </w:p>
    <w:p w:rsidR="00E1480D" w:rsidRPr="004F287D" w:rsidRDefault="00E1480D" w:rsidP="00E1480D">
      <w:pPr>
        <w:pStyle w:val="ad"/>
        <w:numPr>
          <w:ilvl w:val="1"/>
          <w:numId w:val="12"/>
        </w:numPr>
        <w:tabs>
          <w:tab w:val="left" w:pos="1560"/>
        </w:tabs>
        <w:spacing w:line="276" w:lineRule="auto"/>
        <w:ind w:left="0" w:firstLine="709"/>
        <w:rPr>
          <w:bCs/>
          <w:sz w:val="24"/>
          <w:szCs w:val="24"/>
        </w:rPr>
      </w:pPr>
      <w:r w:rsidRPr="004F287D">
        <w:rPr>
          <w:bCs/>
          <w:sz w:val="24"/>
          <w:szCs w:val="24"/>
        </w:rPr>
        <w:t xml:space="preserve">Пломбы должны соответствовать ГОСТу, иметь сертификат качества и инструкции </w:t>
      </w:r>
      <w:r>
        <w:rPr>
          <w:bCs/>
          <w:sz w:val="24"/>
          <w:szCs w:val="24"/>
        </w:rPr>
        <w:t>по</w:t>
      </w:r>
      <w:r w:rsidRPr="004F287D">
        <w:rPr>
          <w:bCs/>
          <w:sz w:val="24"/>
          <w:szCs w:val="24"/>
        </w:rPr>
        <w:t xml:space="preserve"> использовани</w:t>
      </w:r>
      <w:r>
        <w:rPr>
          <w:bCs/>
          <w:sz w:val="24"/>
          <w:szCs w:val="24"/>
        </w:rPr>
        <w:t>ю</w:t>
      </w:r>
      <w:r w:rsidRPr="004F287D">
        <w:rPr>
          <w:bCs/>
          <w:sz w:val="24"/>
          <w:szCs w:val="24"/>
        </w:rPr>
        <w:t>.</w:t>
      </w:r>
    </w:p>
    <w:p w:rsidR="00E1480D" w:rsidRPr="00A52ADC" w:rsidRDefault="00E1480D" w:rsidP="00E1480D">
      <w:pPr>
        <w:pStyle w:val="ad"/>
        <w:numPr>
          <w:ilvl w:val="1"/>
          <w:numId w:val="12"/>
        </w:numPr>
        <w:tabs>
          <w:tab w:val="left" w:pos="710"/>
          <w:tab w:val="left" w:pos="1560"/>
        </w:tabs>
        <w:spacing w:line="276" w:lineRule="auto"/>
        <w:ind w:left="0" w:firstLine="710"/>
        <w:rPr>
          <w:b/>
          <w:bCs/>
          <w:sz w:val="24"/>
          <w:szCs w:val="24"/>
        </w:rPr>
      </w:pPr>
      <w:r w:rsidRPr="004F287D">
        <w:rPr>
          <w:bCs/>
          <w:sz w:val="24"/>
          <w:szCs w:val="24"/>
        </w:rPr>
        <w:t xml:space="preserve">Идентификационный номер должен считываться с расстояния не менее 0,5м в условиях естественной и искусственной освещенности не менее 50 лк. </w:t>
      </w:r>
      <w:r>
        <w:rPr>
          <w:bCs/>
          <w:sz w:val="24"/>
          <w:szCs w:val="24"/>
        </w:rPr>
        <w:t>АМ</w:t>
      </w:r>
      <w:r w:rsidRPr="004F287D">
        <w:rPr>
          <w:bCs/>
          <w:sz w:val="24"/>
          <w:szCs w:val="24"/>
        </w:rPr>
        <w:t xml:space="preserve"> должна иметь нанесенную информацию в виде идентификационного номера, начинающегося с цифр 68 (шифр филиала «Тамбовэнерго») и цифрового кода (сквозная неповторяющаяся нумерация), а также логотип ПАО </w:t>
      </w:r>
      <w:r w:rsidRPr="004F287D">
        <w:rPr>
          <w:bCs/>
          <w:sz w:val="24"/>
          <w:szCs w:val="24"/>
        </w:rPr>
        <w:lastRenderedPageBreak/>
        <w:t>«</w:t>
      </w:r>
      <w:r w:rsidR="008F66C0">
        <w:rPr>
          <w:bCs/>
          <w:sz w:val="24"/>
          <w:szCs w:val="24"/>
        </w:rPr>
        <w:t>Россети</w:t>
      </w:r>
      <w:r w:rsidRPr="004F287D">
        <w:rPr>
          <w:bCs/>
          <w:sz w:val="24"/>
          <w:szCs w:val="24"/>
        </w:rPr>
        <w:t xml:space="preserve"> Центр». </w:t>
      </w:r>
      <w:r>
        <w:rPr>
          <w:bCs/>
          <w:sz w:val="24"/>
          <w:szCs w:val="24"/>
        </w:rPr>
        <w:t>АМ</w:t>
      </w:r>
      <w:r w:rsidRPr="004F287D">
        <w:rPr>
          <w:bCs/>
          <w:sz w:val="24"/>
          <w:szCs w:val="24"/>
        </w:rPr>
        <w:t xml:space="preserve"> должна иметь один отрывной элемент с продублированным номером шириной не более 10 мм. 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10"/>
        <w:gridCol w:w="709"/>
        <w:gridCol w:w="1275"/>
        <w:gridCol w:w="1843"/>
        <w:gridCol w:w="1802"/>
      </w:tblGrid>
      <w:tr w:rsidR="005F6FA1" w:rsidRPr="00CA5A54" w:rsidTr="00AD6C62">
        <w:trPr>
          <w:trHeight w:val="300"/>
          <w:jc w:val="center"/>
        </w:trPr>
        <w:tc>
          <w:tcPr>
            <w:tcW w:w="4010" w:type="dxa"/>
            <w:shd w:val="clear" w:color="000000" w:fill="FFFFFF"/>
            <w:noWrap/>
            <w:vAlign w:val="center"/>
            <w:hideMark/>
          </w:tcPr>
          <w:p w:rsidR="005F6FA1" w:rsidRPr="006606E1" w:rsidRDefault="005F6FA1" w:rsidP="00AD6C62">
            <w:pPr>
              <w:rPr>
                <w:b/>
                <w:color w:val="000000"/>
              </w:rPr>
            </w:pPr>
            <w:r w:rsidRPr="006606E1">
              <w:rPr>
                <w:b/>
                <w:color w:val="000000"/>
              </w:rPr>
              <w:t>Пломбировочный материал/бланочная продукция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5F6FA1" w:rsidRPr="006606E1" w:rsidRDefault="005F6FA1" w:rsidP="00AD6C62">
            <w:pPr>
              <w:jc w:val="center"/>
              <w:rPr>
                <w:b/>
                <w:color w:val="000000"/>
              </w:rPr>
            </w:pPr>
            <w:r w:rsidRPr="006606E1">
              <w:rPr>
                <w:b/>
                <w:color w:val="000000"/>
              </w:rPr>
              <w:t>Е</w:t>
            </w:r>
            <w:r>
              <w:rPr>
                <w:b/>
                <w:color w:val="000000"/>
              </w:rPr>
              <w:t>е</w:t>
            </w:r>
            <w:r w:rsidRPr="006606E1">
              <w:rPr>
                <w:b/>
                <w:color w:val="000000"/>
              </w:rPr>
              <w:t>д. изм.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F6FA1" w:rsidRPr="006606E1" w:rsidRDefault="005F6FA1" w:rsidP="00AD6C62">
            <w:pPr>
              <w:ind w:firstLine="0"/>
              <w:jc w:val="center"/>
              <w:rPr>
                <w:b/>
                <w:color w:val="000000"/>
              </w:rPr>
            </w:pPr>
            <w:r w:rsidRPr="006606E1">
              <w:rPr>
                <w:b/>
                <w:color w:val="000000"/>
              </w:rPr>
              <w:t>Кол</w:t>
            </w:r>
            <w:r>
              <w:rPr>
                <w:b/>
                <w:color w:val="000000"/>
              </w:rPr>
              <w:t>-</w:t>
            </w:r>
            <w:r w:rsidRPr="006606E1">
              <w:rPr>
                <w:b/>
                <w:color w:val="000000"/>
              </w:rPr>
              <w:t>во</w:t>
            </w:r>
          </w:p>
        </w:tc>
        <w:tc>
          <w:tcPr>
            <w:tcW w:w="1843" w:type="dxa"/>
            <w:vAlign w:val="center"/>
          </w:tcPr>
          <w:p w:rsidR="005F6FA1" w:rsidRPr="006606E1" w:rsidRDefault="005F6FA1" w:rsidP="00AD6C62">
            <w:pPr>
              <w:ind w:firstLine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Нумерация начало</w:t>
            </w:r>
          </w:p>
        </w:tc>
        <w:tc>
          <w:tcPr>
            <w:tcW w:w="1802" w:type="dxa"/>
            <w:vAlign w:val="center"/>
          </w:tcPr>
          <w:p w:rsidR="005F6FA1" w:rsidRPr="006606E1" w:rsidRDefault="005F6FA1" w:rsidP="00AD6C62">
            <w:pPr>
              <w:ind w:firstLine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Нумерация окончание</w:t>
            </w:r>
          </w:p>
        </w:tc>
      </w:tr>
      <w:tr w:rsidR="005F6FA1" w:rsidRPr="00CA5A54" w:rsidTr="00AD6C62">
        <w:trPr>
          <w:trHeight w:val="735"/>
          <w:jc w:val="center"/>
        </w:trPr>
        <w:tc>
          <w:tcPr>
            <w:tcW w:w="4010" w:type="dxa"/>
            <w:shd w:val="clear" w:color="000000" w:fill="FFFFFF"/>
            <w:noWrap/>
            <w:vAlign w:val="center"/>
          </w:tcPr>
          <w:p w:rsidR="005F6FA1" w:rsidRPr="003E7B7C" w:rsidRDefault="005F6FA1" w:rsidP="00AD6C62">
            <w:pPr>
              <w:ind w:firstLine="0"/>
              <w:rPr>
                <w:sz w:val="24"/>
                <w:szCs w:val="24"/>
              </w:rPr>
            </w:pPr>
            <w:r w:rsidRPr="003E7B7C">
              <w:rPr>
                <w:sz w:val="24"/>
                <w:szCs w:val="24"/>
              </w:rPr>
              <w:t>Пломба-индикатор АНТИ-МАГНИТ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5F6FA1" w:rsidRDefault="005F6FA1" w:rsidP="00AD6C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шшт.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5F6FA1" w:rsidRPr="00DD2997" w:rsidRDefault="006374B1" w:rsidP="00AD6C62">
            <w:pPr>
              <w:ind w:firstLine="0"/>
              <w:jc w:val="center"/>
            </w:pPr>
            <w:r>
              <w:rPr>
                <w:color w:val="FF0000"/>
              </w:rPr>
              <w:t xml:space="preserve">25 </w:t>
            </w:r>
            <w:r w:rsidR="005F6FA1" w:rsidRPr="00133BB1">
              <w:rPr>
                <w:color w:val="FF0000"/>
              </w:rPr>
              <w:t>000</w:t>
            </w:r>
          </w:p>
        </w:tc>
        <w:tc>
          <w:tcPr>
            <w:tcW w:w="1843" w:type="dxa"/>
            <w:vAlign w:val="center"/>
          </w:tcPr>
          <w:p w:rsidR="005F6FA1" w:rsidRPr="00E777A9" w:rsidRDefault="008F66C0" w:rsidP="008F66C0">
            <w:pPr>
              <w:ind w:firstLine="0"/>
              <w:jc w:val="center"/>
              <w:rPr>
                <w:color w:val="FF0000"/>
              </w:rPr>
            </w:pPr>
            <w:r w:rsidRPr="00E777A9">
              <w:rPr>
                <w:color w:val="FF0000"/>
              </w:rPr>
              <w:t>68</w:t>
            </w:r>
            <w:r>
              <w:rPr>
                <w:color w:val="FF0000"/>
              </w:rPr>
              <w:t>0</w:t>
            </w:r>
            <w:r w:rsidRPr="00E777A9">
              <w:rPr>
                <w:color w:val="FF0000"/>
              </w:rPr>
              <w:t>34</w:t>
            </w:r>
            <w:r>
              <w:rPr>
                <w:color w:val="FF0000"/>
              </w:rPr>
              <w:t>5</w:t>
            </w:r>
            <w:bookmarkStart w:id="2" w:name="_GoBack"/>
            <w:bookmarkEnd w:id="2"/>
            <w:r>
              <w:rPr>
                <w:color w:val="FF0000"/>
              </w:rPr>
              <w:t>650</w:t>
            </w:r>
          </w:p>
        </w:tc>
        <w:tc>
          <w:tcPr>
            <w:tcW w:w="1802" w:type="dxa"/>
            <w:vAlign w:val="center"/>
          </w:tcPr>
          <w:p w:rsidR="005F6FA1" w:rsidRPr="00E777A9" w:rsidRDefault="005F6FA1" w:rsidP="006374B1">
            <w:pPr>
              <w:ind w:firstLine="0"/>
              <w:jc w:val="center"/>
              <w:rPr>
                <w:color w:val="FF0000"/>
              </w:rPr>
            </w:pPr>
            <w:r w:rsidRPr="00E777A9">
              <w:rPr>
                <w:color w:val="FF0000"/>
              </w:rPr>
              <w:t>68</w:t>
            </w:r>
            <w:r w:rsidR="008F66C0">
              <w:rPr>
                <w:color w:val="FF0000"/>
              </w:rPr>
              <w:t>0</w:t>
            </w:r>
            <w:r w:rsidRPr="00E777A9">
              <w:rPr>
                <w:color w:val="FF0000"/>
              </w:rPr>
              <w:t>3</w:t>
            </w:r>
            <w:r w:rsidR="008F66C0">
              <w:rPr>
                <w:color w:val="FF0000"/>
              </w:rPr>
              <w:t>7</w:t>
            </w:r>
            <w:r w:rsidR="006374B1">
              <w:rPr>
                <w:color w:val="FF0000"/>
              </w:rPr>
              <w:t>0</w:t>
            </w:r>
            <w:r w:rsidR="00A348B9">
              <w:rPr>
                <w:color w:val="FF0000"/>
              </w:rPr>
              <w:t>6</w:t>
            </w:r>
            <w:r w:rsidR="008F66C0">
              <w:rPr>
                <w:color w:val="FF0000"/>
              </w:rPr>
              <w:t>50</w:t>
            </w:r>
          </w:p>
        </w:tc>
      </w:tr>
    </w:tbl>
    <w:p w:rsidR="00E1480D" w:rsidRDefault="00E1480D" w:rsidP="00E1480D">
      <w:pPr>
        <w:pStyle w:val="ad"/>
        <w:numPr>
          <w:ilvl w:val="1"/>
          <w:numId w:val="12"/>
        </w:numPr>
        <w:tabs>
          <w:tab w:val="left" w:pos="993"/>
          <w:tab w:val="left" w:pos="1560"/>
        </w:tabs>
        <w:spacing w:line="276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>АМ</w:t>
      </w:r>
      <w:r w:rsidRPr="004F287D">
        <w:t xml:space="preserve"> </w:t>
      </w:r>
      <w:r w:rsidRPr="004F287D">
        <w:rPr>
          <w:bCs/>
          <w:sz w:val="24"/>
          <w:szCs w:val="24"/>
        </w:rPr>
        <w:t>должны быть</w:t>
      </w:r>
      <w:r w:rsidRPr="004F287D">
        <w:t xml:space="preserve"> </w:t>
      </w:r>
      <w:r w:rsidRPr="004F287D">
        <w:rPr>
          <w:bCs/>
          <w:sz w:val="24"/>
          <w:szCs w:val="24"/>
        </w:rPr>
        <w:t>стойкими к следующим климатическим факторам:</w:t>
      </w:r>
    </w:p>
    <w:p w:rsidR="00E1480D" w:rsidRDefault="00E1480D" w:rsidP="00E1480D">
      <w:pPr>
        <w:pStyle w:val="ad"/>
        <w:tabs>
          <w:tab w:val="left" w:pos="142"/>
          <w:tab w:val="left" w:pos="1560"/>
        </w:tabs>
        <w:spacing w:line="276" w:lineRule="auto"/>
        <w:ind w:left="284" w:hanging="284"/>
        <w:rPr>
          <w:bCs/>
          <w:sz w:val="24"/>
          <w:szCs w:val="24"/>
        </w:rPr>
      </w:pPr>
      <w:r w:rsidRPr="004F287D">
        <w:rPr>
          <w:bCs/>
          <w:sz w:val="24"/>
          <w:szCs w:val="24"/>
        </w:rPr>
        <w:t>- изменению температуры окружающей среды (воздействию верхнего и нижнего значений рабочей температуры);</w:t>
      </w:r>
    </w:p>
    <w:p w:rsidR="00E1480D" w:rsidRDefault="00E1480D" w:rsidP="00E1480D">
      <w:pPr>
        <w:pStyle w:val="ad"/>
        <w:tabs>
          <w:tab w:val="left" w:pos="993"/>
          <w:tab w:val="left" w:pos="1560"/>
        </w:tabs>
        <w:spacing w:line="276" w:lineRule="auto"/>
        <w:ind w:left="1069" w:hanging="1069"/>
        <w:rPr>
          <w:bCs/>
          <w:sz w:val="24"/>
          <w:szCs w:val="24"/>
        </w:rPr>
      </w:pPr>
      <w:r w:rsidRPr="004F287D">
        <w:rPr>
          <w:bCs/>
          <w:sz w:val="24"/>
          <w:szCs w:val="24"/>
        </w:rPr>
        <w:t>-воздействию верхнего значения о</w:t>
      </w:r>
      <w:r>
        <w:rPr>
          <w:bCs/>
          <w:sz w:val="24"/>
          <w:szCs w:val="24"/>
        </w:rPr>
        <w:t>тносительной влажности воздуха;</w:t>
      </w:r>
    </w:p>
    <w:p w:rsidR="00E1480D" w:rsidRPr="004F287D" w:rsidRDefault="00A52ADC" w:rsidP="00E1480D">
      <w:pPr>
        <w:pStyle w:val="ad"/>
        <w:tabs>
          <w:tab w:val="left" w:pos="993"/>
          <w:tab w:val="left" w:pos="1560"/>
        </w:tabs>
        <w:spacing w:line="276" w:lineRule="auto"/>
        <w:ind w:left="1069" w:hanging="1069"/>
        <w:rPr>
          <w:bCs/>
          <w:sz w:val="24"/>
          <w:szCs w:val="24"/>
        </w:rPr>
      </w:pPr>
      <w:r>
        <w:rPr>
          <w:bCs/>
          <w:sz w:val="24"/>
          <w:szCs w:val="24"/>
        </w:rPr>
        <w:t>- воздействию тумана, ине</w:t>
      </w:r>
      <w:r w:rsidRPr="004F287D">
        <w:rPr>
          <w:bCs/>
          <w:sz w:val="24"/>
          <w:szCs w:val="24"/>
        </w:rPr>
        <w:t>я;</w:t>
      </w:r>
    </w:p>
    <w:p w:rsidR="00E1480D" w:rsidRPr="004F287D" w:rsidRDefault="00E1480D" w:rsidP="00E1480D">
      <w:pPr>
        <w:tabs>
          <w:tab w:val="left" w:pos="993"/>
          <w:tab w:val="left" w:pos="1560"/>
        </w:tabs>
        <w:spacing w:line="276" w:lineRule="auto"/>
        <w:ind w:hanging="1069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         </w:t>
      </w:r>
      <w:r w:rsidRPr="004F287D">
        <w:rPr>
          <w:bCs/>
          <w:sz w:val="24"/>
          <w:szCs w:val="24"/>
        </w:rPr>
        <w:t>- п</w:t>
      </w:r>
      <w:r>
        <w:rPr>
          <w:bCs/>
          <w:sz w:val="24"/>
          <w:szCs w:val="24"/>
        </w:rPr>
        <w:t>онижению или повышению давления.</w:t>
      </w:r>
    </w:p>
    <w:p w:rsidR="00E1480D" w:rsidRPr="004F287D" w:rsidRDefault="00E1480D" w:rsidP="00E1480D">
      <w:pPr>
        <w:pStyle w:val="ad"/>
        <w:tabs>
          <w:tab w:val="left" w:pos="993"/>
          <w:tab w:val="left" w:pos="1560"/>
        </w:tabs>
        <w:spacing w:line="276" w:lineRule="auto"/>
        <w:ind w:left="142" w:firstLine="0"/>
        <w:rPr>
          <w:bCs/>
          <w:sz w:val="24"/>
          <w:szCs w:val="24"/>
        </w:rPr>
      </w:pPr>
      <w:r w:rsidRPr="004F287D">
        <w:rPr>
          <w:bCs/>
          <w:sz w:val="24"/>
          <w:szCs w:val="24"/>
        </w:rPr>
        <w:tab/>
        <w:t xml:space="preserve">Примерный вид </w:t>
      </w:r>
      <w:r>
        <w:rPr>
          <w:bCs/>
          <w:sz w:val="24"/>
          <w:szCs w:val="24"/>
        </w:rPr>
        <w:t>антимагнитной пломбы</w:t>
      </w:r>
      <w:r w:rsidRPr="004F287D">
        <w:rPr>
          <w:bCs/>
          <w:sz w:val="24"/>
          <w:szCs w:val="24"/>
        </w:rPr>
        <w:t xml:space="preserve"> приведен на Рис.1, </w:t>
      </w:r>
      <w:r w:rsidR="00252FB4">
        <w:rPr>
          <w:bCs/>
          <w:sz w:val="24"/>
          <w:szCs w:val="24"/>
        </w:rPr>
        <w:t>логотип</w:t>
      </w:r>
      <w:r w:rsidRPr="004F287D">
        <w:rPr>
          <w:bCs/>
          <w:sz w:val="24"/>
          <w:szCs w:val="24"/>
        </w:rPr>
        <w:t xml:space="preserve"> и цвет  на рис </w:t>
      </w:r>
      <w:r>
        <w:rPr>
          <w:bCs/>
          <w:sz w:val="24"/>
          <w:szCs w:val="24"/>
        </w:rPr>
        <w:t>2</w:t>
      </w:r>
    </w:p>
    <w:p w:rsidR="00E1480D" w:rsidRDefault="00E1480D" w:rsidP="00E1480D">
      <w:pPr>
        <w:pStyle w:val="ad"/>
        <w:tabs>
          <w:tab w:val="left" w:pos="993"/>
          <w:tab w:val="left" w:pos="1560"/>
        </w:tabs>
        <w:spacing w:line="276" w:lineRule="auto"/>
        <w:ind w:left="1069" w:firstLine="0"/>
        <w:rPr>
          <w:bCs/>
          <w:sz w:val="24"/>
          <w:szCs w:val="24"/>
        </w:rPr>
      </w:pPr>
    </w:p>
    <w:p w:rsidR="00E1480D" w:rsidRDefault="00E1480D" w:rsidP="00E1480D">
      <w:pPr>
        <w:pStyle w:val="ad"/>
        <w:tabs>
          <w:tab w:val="left" w:pos="993"/>
          <w:tab w:val="left" w:pos="1560"/>
        </w:tabs>
        <w:spacing w:line="276" w:lineRule="auto"/>
        <w:ind w:left="1069" w:firstLine="0"/>
        <w:rPr>
          <w:bCs/>
          <w:sz w:val="24"/>
          <w:szCs w:val="24"/>
        </w:rPr>
      </w:pPr>
      <w:r>
        <w:rPr>
          <w:b/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3788410</wp:posOffset>
            </wp:positionH>
            <wp:positionV relativeFrom="paragraph">
              <wp:posOffset>611506</wp:posOffset>
            </wp:positionV>
            <wp:extent cx="1911350" cy="930152"/>
            <wp:effectExtent l="0" t="0" r="0" b="3810"/>
            <wp:wrapNone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9058" cy="9339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FB2267">
        <w:rPr>
          <w:b/>
          <w:noProof/>
        </w:rPr>
        <w:drawing>
          <wp:inline distT="0" distB="0" distL="0" distR="0" wp14:anchorId="20284B1C" wp14:editId="44D6240C">
            <wp:extent cx="3060700" cy="2329732"/>
            <wp:effectExtent l="0" t="0" r="6350" b="0"/>
            <wp:docPr id="2" name="Рисунок 2" descr="C:\Users\kulakova.iv\AppData\Local\Microsoft\Windows\Temporary Internet Files\Content.Outlook\LUXFI3TG\Пломба-наклейка антимагнит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C:\Users\kulakova.iv\AppData\Local\Microsoft\Windows\Temporary Internet Files\Content.Outlook\LUXFI3TG\Пломба-наклейка антимагнит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7291" cy="23499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480D" w:rsidRDefault="00E1480D" w:rsidP="00E1480D">
      <w:pPr>
        <w:pStyle w:val="ad"/>
        <w:tabs>
          <w:tab w:val="left" w:pos="993"/>
          <w:tab w:val="left" w:pos="1560"/>
        </w:tabs>
        <w:spacing w:line="276" w:lineRule="auto"/>
        <w:ind w:left="1069" w:firstLine="0"/>
        <w:rPr>
          <w:bCs/>
          <w:sz w:val="24"/>
          <w:szCs w:val="24"/>
        </w:rPr>
      </w:pPr>
      <w:r>
        <w:rPr>
          <w:bCs/>
          <w:sz w:val="24"/>
          <w:szCs w:val="24"/>
        </w:rPr>
        <w:t>Рис.1</w:t>
      </w:r>
      <w:r w:rsidRPr="00E1480D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                                                                                   Рис.2</w:t>
      </w:r>
    </w:p>
    <w:p w:rsidR="00E1480D" w:rsidRDefault="00E1480D" w:rsidP="00E1480D">
      <w:pPr>
        <w:pStyle w:val="ad"/>
        <w:tabs>
          <w:tab w:val="left" w:pos="993"/>
          <w:tab w:val="left" w:pos="1560"/>
        </w:tabs>
        <w:spacing w:line="276" w:lineRule="auto"/>
        <w:ind w:left="1069" w:firstLine="0"/>
        <w:rPr>
          <w:bCs/>
          <w:sz w:val="24"/>
          <w:szCs w:val="24"/>
        </w:rPr>
      </w:pPr>
    </w:p>
    <w:p w:rsidR="00E1480D" w:rsidRDefault="00E1480D" w:rsidP="00E1480D">
      <w:pPr>
        <w:pStyle w:val="ad"/>
        <w:tabs>
          <w:tab w:val="left" w:pos="993"/>
          <w:tab w:val="left" w:pos="1560"/>
        </w:tabs>
        <w:spacing w:line="276" w:lineRule="auto"/>
        <w:ind w:left="1069" w:firstLine="0"/>
        <w:rPr>
          <w:bCs/>
          <w:sz w:val="24"/>
          <w:szCs w:val="24"/>
        </w:rPr>
      </w:pPr>
    </w:p>
    <w:p w:rsidR="00E1480D" w:rsidRDefault="00E1480D" w:rsidP="00E1480D">
      <w:pPr>
        <w:pStyle w:val="ad"/>
        <w:tabs>
          <w:tab w:val="left" w:pos="993"/>
          <w:tab w:val="left" w:pos="1560"/>
        </w:tabs>
        <w:spacing w:line="276" w:lineRule="auto"/>
        <w:ind w:left="1069" w:firstLine="0"/>
        <w:rPr>
          <w:bCs/>
          <w:sz w:val="24"/>
          <w:szCs w:val="24"/>
        </w:rPr>
      </w:pPr>
    </w:p>
    <w:p w:rsidR="00E1480D" w:rsidRDefault="00E1480D" w:rsidP="00E1480D">
      <w:pPr>
        <w:pStyle w:val="ad"/>
        <w:tabs>
          <w:tab w:val="left" w:pos="993"/>
          <w:tab w:val="left" w:pos="1560"/>
        </w:tabs>
        <w:spacing w:line="276" w:lineRule="auto"/>
        <w:ind w:left="1069" w:firstLine="0"/>
        <w:rPr>
          <w:bCs/>
          <w:sz w:val="24"/>
          <w:szCs w:val="24"/>
        </w:rPr>
      </w:pPr>
    </w:p>
    <w:p w:rsidR="00F71EFD" w:rsidRDefault="00F71EFD" w:rsidP="00F71EFD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:rsidR="00F71EFD" w:rsidRDefault="00F71EFD" w:rsidP="00F71EFD">
      <w:pPr>
        <w:tabs>
          <w:tab w:val="left" w:pos="709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ab/>
        <w:t>2.1. К поставке допуска</w:t>
      </w:r>
      <w:r w:rsidR="00141C92">
        <w:rPr>
          <w:sz w:val="24"/>
          <w:szCs w:val="24"/>
        </w:rPr>
        <w:t>е</w:t>
      </w:r>
      <w:r>
        <w:rPr>
          <w:sz w:val="24"/>
          <w:szCs w:val="24"/>
        </w:rPr>
        <w:t xml:space="preserve">тся </w:t>
      </w:r>
      <w:r w:rsidR="00E1480D">
        <w:rPr>
          <w:sz w:val="24"/>
          <w:szCs w:val="24"/>
        </w:rPr>
        <w:t>АМ</w:t>
      </w:r>
      <w:r>
        <w:rPr>
          <w:sz w:val="24"/>
          <w:szCs w:val="24"/>
        </w:rPr>
        <w:t>, отвечающ</w:t>
      </w:r>
      <w:r w:rsidR="003F3735">
        <w:rPr>
          <w:sz w:val="24"/>
          <w:szCs w:val="24"/>
        </w:rPr>
        <w:t>ие</w:t>
      </w:r>
      <w:r>
        <w:rPr>
          <w:sz w:val="24"/>
          <w:szCs w:val="24"/>
        </w:rPr>
        <w:t xml:space="preserve"> следующим требованиям:</w:t>
      </w:r>
    </w:p>
    <w:p w:rsidR="00F71EFD" w:rsidRDefault="00F71EFD" w:rsidP="00F71EFD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:rsidR="00F71EFD" w:rsidRDefault="00F71EFD" w:rsidP="00F71EFD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F71EFD" w:rsidRDefault="00F71EFD" w:rsidP="00F71EFD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для импортных производителей, а также для отечественных, выпускающих </w:t>
      </w:r>
      <w:r w:rsidR="00584307">
        <w:rPr>
          <w:sz w:val="24"/>
          <w:szCs w:val="24"/>
        </w:rPr>
        <w:t>АМ</w:t>
      </w:r>
      <w:r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F71EFD" w:rsidRDefault="00F71EFD" w:rsidP="00F71EFD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F71EFD" w:rsidRDefault="00F71EFD" w:rsidP="00F71EFD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наличие выданных уполномоченными органами Федерального Агентства по Техническому Регулированию и Метрологии действующих (на момент поставки </w:t>
      </w:r>
      <w:r w:rsidR="00A52ADC">
        <w:rPr>
          <w:sz w:val="24"/>
          <w:szCs w:val="24"/>
        </w:rPr>
        <w:t>АМ</w:t>
      </w:r>
      <w:r>
        <w:rPr>
          <w:sz w:val="24"/>
          <w:szCs w:val="24"/>
        </w:rPr>
        <w:t>) деклараций (сертификатов) соответствия требованиям безопасности;</w:t>
      </w:r>
    </w:p>
    <w:p w:rsidR="00F71EFD" w:rsidRDefault="00F71EFD" w:rsidP="00F71EFD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F71EFD" w:rsidRDefault="00F71EFD" w:rsidP="00F71EFD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 xml:space="preserve">2.2. Участник закупочных процедур на право заключения договора на поставку </w:t>
      </w:r>
      <w:r w:rsidR="00584307">
        <w:rPr>
          <w:sz w:val="24"/>
          <w:szCs w:val="24"/>
        </w:rPr>
        <w:t>АМ</w:t>
      </w:r>
      <w:r>
        <w:rPr>
          <w:sz w:val="24"/>
          <w:szCs w:val="24"/>
        </w:rPr>
        <w:t xml:space="preserve"> для нужд </w:t>
      </w:r>
      <w:r w:rsidR="00DB6AE0">
        <w:rPr>
          <w:sz w:val="24"/>
          <w:szCs w:val="24"/>
        </w:rPr>
        <w:t>П</w:t>
      </w:r>
      <w:r>
        <w:rPr>
          <w:sz w:val="24"/>
          <w:szCs w:val="24"/>
        </w:rPr>
        <w:t>АО «</w:t>
      </w:r>
      <w:r w:rsidR="00133BB1">
        <w:rPr>
          <w:sz w:val="24"/>
          <w:szCs w:val="24"/>
        </w:rPr>
        <w:t>Россети</w:t>
      </w:r>
      <w:r>
        <w:rPr>
          <w:sz w:val="24"/>
          <w:szCs w:val="24"/>
        </w:rPr>
        <w:t xml:space="preserve"> Центр»</w:t>
      </w:r>
      <w:r w:rsidR="00141C92">
        <w:rPr>
          <w:sz w:val="24"/>
          <w:szCs w:val="24"/>
        </w:rPr>
        <w:t>-«Тамбовэнерго»</w:t>
      </w:r>
      <w:r>
        <w:rPr>
          <w:sz w:val="24"/>
          <w:szCs w:val="24"/>
        </w:rPr>
        <w:t xml:space="preserve">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F71EFD" w:rsidRDefault="00F71EFD" w:rsidP="00F71EFD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 xml:space="preserve">2.3. </w:t>
      </w:r>
      <w:r w:rsidR="00584307">
        <w:rPr>
          <w:sz w:val="24"/>
          <w:szCs w:val="24"/>
        </w:rPr>
        <w:t>АМ</w:t>
      </w:r>
      <w:r>
        <w:rPr>
          <w:sz w:val="24"/>
          <w:szCs w:val="24"/>
        </w:rPr>
        <w:t xml:space="preserve"> должн</w:t>
      </w:r>
      <w:r w:rsidR="003F3735">
        <w:rPr>
          <w:sz w:val="24"/>
          <w:szCs w:val="24"/>
        </w:rPr>
        <w:t>ы</w:t>
      </w:r>
      <w:r>
        <w:rPr>
          <w:sz w:val="24"/>
          <w:szCs w:val="24"/>
        </w:rPr>
        <w:t xml:space="preserve"> соответствовать требованиям «Правил устройства электроустановок» (ПУЭ) (7-е издание) и требованиям:</w:t>
      </w:r>
    </w:p>
    <w:p w:rsidR="00584307" w:rsidRDefault="00F71EFD" w:rsidP="00F71EFD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584307" w:rsidRPr="00584307">
        <w:rPr>
          <w:sz w:val="24"/>
          <w:szCs w:val="24"/>
        </w:rPr>
        <w:t>ГОСТ 31283-2004 «Пломбы индикаторные. Общие технические требования».</w:t>
      </w:r>
    </w:p>
    <w:p w:rsidR="00F71EFD" w:rsidRDefault="003F3735" w:rsidP="00F71EFD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>- ГОСТ 15150-69 «</w:t>
      </w:r>
      <w:r w:rsidRPr="003F3735">
        <w:rPr>
          <w:sz w:val="24"/>
          <w:szCs w:val="24"/>
        </w:rPr>
        <w:t>Машины, приборы и другие технические изделия</w:t>
      </w:r>
      <w:r>
        <w:rPr>
          <w:sz w:val="24"/>
          <w:szCs w:val="24"/>
        </w:rPr>
        <w:t xml:space="preserve">. </w:t>
      </w:r>
      <w:r w:rsidR="00F71EFD">
        <w:rPr>
          <w:sz w:val="24"/>
          <w:szCs w:val="24"/>
        </w:rPr>
        <w:t>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F71EFD" w:rsidRDefault="00F71EFD" w:rsidP="00F71EFD">
      <w:pPr>
        <w:tabs>
          <w:tab w:val="left" w:pos="0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ab/>
        <w:t>2.4. Упаковка, транспортирование, условия и сроки хранения.</w:t>
      </w:r>
    </w:p>
    <w:p w:rsidR="00F71EFD" w:rsidRDefault="00F71EFD" w:rsidP="00F71EFD">
      <w:pPr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условия и сроки хранения </w:t>
      </w:r>
      <w:r w:rsidR="00584307">
        <w:rPr>
          <w:sz w:val="24"/>
          <w:szCs w:val="24"/>
        </w:rPr>
        <w:t>АМ</w:t>
      </w:r>
      <w:r>
        <w:rPr>
          <w:sz w:val="24"/>
          <w:szCs w:val="24"/>
        </w:rPr>
        <w:t xml:space="preserve"> должны соответствовать требованиям, указанным в технических условиях изготовителя </w:t>
      </w:r>
      <w:r w:rsidR="003F3735">
        <w:rPr>
          <w:sz w:val="24"/>
          <w:szCs w:val="24"/>
        </w:rPr>
        <w:t>продукции</w:t>
      </w:r>
      <w:r>
        <w:rPr>
          <w:sz w:val="24"/>
          <w:szCs w:val="24"/>
        </w:rPr>
        <w:t>, ГОСТ 14192 – 96, ГОСТ перечисленных в п.2.3 данного ТЗ или соответствующих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F71EFD" w:rsidRDefault="00F71EFD" w:rsidP="00F71EFD">
      <w:pPr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Правила приемки </w:t>
      </w:r>
      <w:r w:rsidR="003F3735">
        <w:rPr>
          <w:sz w:val="24"/>
          <w:szCs w:val="24"/>
        </w:rPr>
        <w:t xml:space="preserve">продукции </w:t>
      </w:r>
      <w:r>
        <w:rPr>
          <w:sz w:val="24"/>
          <w:szCs w:val="24"/>
        </w:rPr>
        <w:t>должны соответствовать требованиям ГОСТ перечисленным в п.2.3 данного ТЗ.</w:t>
      </w:r>
    </w:p>
    <w:p w:rsidR="003F3735" w:rsidRDefault="003F3735" w:rsidP="003F3735">
      <w:pPr>
        <w:pStyle w:val="ad"/>
        <w:tabs>
          <w:tab w:val="left" w:pos="709"/>
          <w:tab w:val="left" w:pos="1560"/>
        </w:tabs>
        <w:spacing w:line="276" w:lineRule="auto"/>
        <w:ind w:left="0" w:firstLine="0"/>
        <w:rPr>
          <w:sz w:val="24"/>
          <w:szCs w:val="24"/>
        </w:rPr>
      </w:pPr>
      <w:r>
        <w:rPr>
          <w:szCs w:val="24"/>
        </w:rPr>
        <w:tab/>
      </w:r>
      <w:r w:rsidRPr="00584307">
        <w:rPr>
          <w:sz w:val="22"/>
          <w:szCs w:val="24"/>
        </w:rPr>
        <w:t>2.5</w:t>
      </w:r>
      <w:r>
        <w:rPr>
          <w:szCs w:val="24"/>
        </w:rPr>
        <w:t xml:space="preserve">. </w:t>
      </w:r>
      <w:r w:rsidR="00584307" w:rsidRPr="00584307">
        <w:rPr>
          <w:sz w:val="24"/>
          <w:szCs w:val="24"/>
        </w:rPr>
        <w:t xml:space="preserve">Антимагнитные пломбы должны быть расположены в порядке возрастания номеров по 10 штук на ленте клеевой основой вниз, упакованы в картонные коробки по </w:t>
      </w:r>
      <w:r w:rsidR="008F66C0">
        <w:rPr>
          <w:sz w:val="24"/>
          <w:szCs w:val="24"/>
        </w:rPr>
        <w:t>100</w:t>
      </w:r>
      <w:r w:rsidR="00584307" w:rsidRPr="00584307">
        <w:rPr>
          <w:sz w:val="24"/>
          <w:szCs w:val="24"/>
        </w:rPr>
        <w:t xml:space="preserve"> штук (нумерация по порядку) на коробке прописаны номера (с… по …).</w:t>
      </w:r>
    </w:p>
    <w:p w:rsidR="00F71EFD" w:rsidRDefault="00F71EFD" w:rsidP="00F71EFD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 xml:space="preserve">Способ укладки и транспортировки </w:t>
      </w:r>
      <w:r w:rsidR="00584307">
        <w:rPr>
          <w:szCs w:val="24"/>
        </w:rPr>
        <w:t>продукции</w:t>
      </w:r>
      <w:r>
        <w:rPr>
          <w:szCs w:val="24"/>
        </w:rPr>
        <w:t xml:space="preserve">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F71EFD" w:rsidRDefault="00F71EFD" w:rsidP="00F71EFD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</w:t>
      </w:r>
      <w:r w:rsidR="003F3735">
        <w:rPr>
          <w:szCs w:val="24"/>
        </w:rPr>
        <w:t>6</w:t>
      </w:r>
      <w:r>
        <w:rPr>
          <w:szCs w:val="24"/>
        </w:rPr>
        <w:t xml:space="preserve">. Каждая </w:t>
      </w:r>
      <w:r w:rsidR="008F66C0">
        <w:rPr>
          <w:szCs w:val="24"/>
        </w:rPr>
        <w:t>партия продукции</w:t>
      </w:r>
      <w:r w:rsidR="003F3735">
        <w:rPr>
          <w:szCs w:val="24"/>
        </w:rPr>
        <w:t xml:space="preserve"> </w:t>
      </w:r>
      <w:r>
        <w:rPr>
          <w:szCs w:val="24"/>
        </w:rPr>
        <w:t>должна подвергаться приемо-сдаточным испытаниям в соответствие с ГОСТ перечисленных в п.2.3 данного ТЗ.</w:t>
      </w:r>
    </w:p>
    <w:p w:rsidR="00F71EFD" w:rsidRDefault="00F71EFD" w:rsidP="00F71EFD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</w:t>
      </w:r>
      <w:r w:rsidR="003F3735">
        <w:rPr>
          <w:szCs w:val="24"/>
        </w:rPr>
        <w:t>7</w:t>
      </w:r>
      <w:r>
        <w:rPr>
          <w:szCs w:val="24"/>
        </w:rPr>
        <w:t xml:space="preserve">.  Срок изготовления </w:t>
      </w:r>
      <w:r w:rsidR="003F3735">
        <w:rPr>
          <w:szCs w:val="24"/>
        </w:rPr>
        <w:t>продукции</w:t>
      </w:r>
      <w:r>
        <w:rPr>
          <w:szCs w:val="24"/>
        </w:rPr>
        <w:t xml:space="preserve"> должен быть не более полугода от момента поставки.</w:t>
      </w:r>
    </w:p>
    <w:p w:rsidR="00F71EFD" w:rsidRDefault="00F71EFD" w:rsidP="00F71EFD">
      <w:pPr>
        <w:spacing w:line="276" w:lineRule="auto"/>
        <w:rPr>
          <w:sz w:val="24"/>
          <w:szCs w:val="24"/>
        </w:rPr>
      </w:pPr>
    </w:p>
    <w:p w:rsidR="00F71EFD" w:rsidRDefault="00F71EFD" w:rsidP="00F71EFD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:rsidR="00F71EFD" w:rsidRDefault="004862CA" w:rsidP="00F71EFD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Гарантия на поставляемую </w:t>
      </w:r>
      <w:r w:rsidR="003F3735">
        <w:rPr>
          <w:sz w:val="24"/>
          <w:szCs w:val="24"/>
        </w:rPr>
        <w:t>продукцию</w:t>
      </w:r>
      <w:r>
        <w:rPr>
          <w:sz w:val="24"/>
          <w:szCs w:val="24"/>
        </w:rPr>
        <w:t xml:space="preserve"> </w:t>
      </w:r>
      <w:r w:rsidR="00F71EFD">
        <w:rPr>
          <w:sz w:val="24"/>
          <w:szCs w:val="24"/>
        </w:rPr>
        <w:t xml:space="preserve">должна распространяться не менее чем на 12 месяцев. Время начала исчисления гарантийного срока – с момента их поставки. Поставщик должен за свой счет и в сроки, согласованные с Покупателем, устранять любые дефекты, выявленные в период гарантийного срока. В случае </w:t>
      </w:r>
      <w:r>
        <w:rPr>
          <w:sz w:val="24"/>
          <w:szCs w:val="24"/>
        </w:rPr>
        <w:t>обнаружения дефектов</w:t>
      </w:r>
      <w:r w:rsidR="00F71EFD">
        <w:rPr>
          <w:sz w:val="24"/>
          <w:szCs w:val="24"/>
        </w:rPr>
        <w:t>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137A31" w:rsidRDefault="00137A31" w:rsidP="00F71EFD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137A31" w:rsidRDefault="00137A31" w:rsidP="00F71EFD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F71EFD" w:rsidRDefault="00F71EFD" w:rsidP="00F71EFD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F71EFD" w:rsidRDefault="00A52ADC" w:rsidP="00F71EFD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</w:t>
      </w:r>
      <w:r w:rsidR="00F71EFD">
        <w:rPr>
          <w:sz w:val="24"/>
          <w:szCs w:val="24"/>
        </w:rPr>
        <w:t xml:space="preserve"> должн</w:t>
      </w:r>
      <w:r w:rsidR="004862CA">
        <w:rPr>
          <w:sz w:val="24"/>
          <w:szCs w:val="24"/>
        </w:rPr>
        <w:t>а</w:t>
      </w:r>
      <w:r w:rsidR="00F71EFD">
        <w:rPr>
          <w:sz w:val="24"/>
          <w:szCs w:val="24"/>
        </w:rPr>
        <w:t xml:space="preserve">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</w:r>
      <w:r>
        <w:rPr>
          <w:sz w:val="24"/>
          <w:szCs w:val="24"/>
        </w:rPr>
        <w:t>1</w:t>
      </w:r>
      <w:r w:rsidR="00F71EFD">
        <w:rPr>
          <w:sz w:val="24"/>
          <w:szCs w:val="24"/>
        </w:rPr>
        <w:t>0 лет.</w:t>
      </w:r>
    </w:p>
    <w:p w:rsidR="00F71EFD" w:rsidRDefault="00F71EFD" w:rsidP="00F71EFD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F71EFD" w:rsidRDefault="00F71EFD" w:rsidP="00F71EFD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584307" w:rsidRPr="00584307" w:rsidRDefault="00584307" w:rsidP="00584307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  <w:r w:rsidRPr="00584307">
        <w:rPr>
          <w:sz w:val="24"/>
          <w:szCs w:val="24"/>
        </w:rPr>
        <w:t xml:space="preserve">В комплект поставки продукции должны входить документы: </w:t>
      </w:r>
    </w:p>
    <w:p w:rsidR="00584307" w:rsidRPr="00584307" w:rsidRDefault="00584307" w:rsidP="00584307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  <w:r w:rsidRPr="00584307">
        <w:rPr>
          <w:sz w:val="24"/>
          <w:szCs w:val="24"/>
        </w:rPr>
        <w:t xml:space="preserve">- паспорт по нормативной документации, полный комплект технической и эксплуатационной документации (инструкции) </w:t>
      </w:r>
      <w:r w:rsidR="00A52ADC" w:rsidRPr="00584307">
        <w:rPr>
          <w:sz w:val="24"/>
          <w:szCs w:val="24"/>
        </w:rPr>
        <w:t>на русском языке</w:t>
      </w:r>
      <w:r w:rsidR="00A52ADC">
        <w:rPr>
          <w:sz w:val="24"/>
          <w:szCs w:val="24"/>
        </w:rPr>
        <w:t>,</w:t>
      </w:r>
      <w:r w:rsidR="00A52ADC" w:rsidRPr="00584307">
        <w:rPr>
          <w:sz w:val="24"/>
          <w:szCs w:val="24"/>
        </w:rPr>
        <w:t xml:space="preserve"> </w:t>
      </w:r>
      <w:r w:rsidRPr="00584307">
        <w:rPr>
          <w:sz w:val="24"/>
          <w:szCs w:val="24"/>
        </w:rPr>
        <w:t>утвержденных в установленном порядке;</w:t>
      </w:r>
    </w:p>
    <w:p w:rsidR="00584307" w:rsidRPr="00584307" w:rsidRDefault="00584307" w:rsidP="00584307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  <w:r w:rsidRPr="00584307">
        <w:rPr>
          <w:sz w:val="24"/>
          <w:szCs w:val="24"/>
        </w:rPr>
        <w:t>- сертификат соответствия и свидетельство о приемке на поставляемую продукцию, на русском языке  в соответствии с ФЗ от 27.12.2002 года №184-ФЗ «О техническом регулировании».</w:t>
      </w:r>
    </w:p>
    <w:p w:rsidR="00584307" w:rsidRPr="00584307" w:rsidRDefault="00584307" w:rsidP="00584307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  <w:r w:rsidRPr="00584307">
        <w:rPr>
          <w:sz w:val="24"/>
          <w:szCs w:val="24"/>
        </w:rPr>
        <w:t>Маркировка продукции должна соответствовать требованиям ГОСТ перечисленных в п.2.3 данного ТЗ (для конкретного типа номенклатуры). Маркировка продукции, содержание и способ нанесения ее указывается в стандартах или технических условиях на продукцию конкретных типов.</w:t>
      </w:r>
    </w:p>
    <w:p w:rsidR="00F71EFD" w:rsidRDefault="00584307" w:rsidP="00584307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  <w:r w:rsidRPr="00584307">
        <w:rPr>
          <w:sz w:val="24"/>
          <w:szCs w:val="24"/>
        </w:rPr>
        <w:t>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2.601-2013 по монтажу, обеспечению правильной и безопасной эксплуатации, технического обслуживания поставляемой продукции.</w:t>
      </w:r>
    </w:p>
    <w:p w:rsidR="00A52ADC" w:rsidRDefault="00A52ADC" w:rsidP="00584307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:rsidR="00F71EFD" w:rsidRDefault="00F71EFD" w:rsidP="00F71EFD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:rsidR="00F71EFD" w:rsidRDefault="00F71EFD" w:rsidP="00F71EFD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Каждая партия </w:t>
      </w:r>
      <w:r w:rsidR="001905C3">
        <w:rPr>
          <w:szCs w:val="24"/>
        </w:rPr>
        <w:t>продукции</w:t>
      </w:r>
      <w:r>
        <w:rPr>
          <w:szCs w:val="24"/>
        </w:rPr>
        <w:t xml:space="preserve"> должна пройти входной контроль, осуществляемый представителями филиалов </w:t>
      </w:r>
      <w:r w:rsidR="00DB6AE0">
        <w:rPr>
          <w:szCs w:val="24"/>
        </w:rPr>
        <w:t>П</w:t>
      </w:r>
      <w:r>
        <w:rPr>
          <w:szCs w:val="24"/>
        </w:rPr>
        <w:t>АО «</w:t>
      </w:r>
      <w:r w:rsidR="00133BB1">
        <w:rPr>
          <w:szCs w:val="24"/>
        </w:rPr>
        <w:t>Россети Центр</w:t>
      </w:r>
      <w:r>
        <w:rPr>
          <w:szCs w:val="24"/>
        </w:rPr>
        <w:t>»</w:t>
      </w:r>
      <w:r w:rsidR="004862CA">
        <w:rPr>
          <w:szCs w:val="24"/>
        </w:rPr>
        <w:t>-«Тамбовэнерго»</w:t>
      </w:r>
      <w:r>
        <w:rPr>
          <w:szCs w:val="24"/>
        </w:rPr>
        <w:t xml:space="preserve"> и ответственными представителями Поставщика при получении их на склад.</w:t>
      </w:r>
    </w:p>
    <w:p w:rsidR="00F71EFD" w:rsidRDefault="00F71EFD" w:rsidP="00F71EFD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F71EFD" w:rsidRDefault="00F71EFD" w:rsidP="00F71EFD">
      <w:pPr>
        <w:rPr>
          <w:sz w:val="26"/>
          <w:szCs w:val="26"/>
        </w:rPr>
      </w:pPr>
    </w:p>
    <w:p w:rsidR="00137A31" w:rsidRDefault="00137A31" w:rsidP="00F71EFD">
      <w:pPr>
        <w:rPr>
          <w:sz w:val="26"/>
          <w:szCs w:val="26"/>
        </w:rPr>
      </w:pPr>
    </w:p>
    <w:p w:rsidR="00137A31" w:rsidRDefault="00137A31" w:rsidP="00F71EFD">
      <w:pPr>
        <w:rPr>
          <w:sz w:val="26"/>
          <w:szCs w:val="26"/>
        </w:rPr>
      </w:pPr>
    </w:p>
    <w:p w:rsidR="00F71EFD" w:rsidRDefault="00F71EFD" w:rsidP="00F71EFD">
      <w:pPr>
        <w:rPr>
          <w:sz w:val="26"/>
          <w:szCs w:val="26"/>
        </w:rPr>
      </w:pPr>
    </w:p>
    <w:p w:rsidR="004862CA" w:rsidRPr="007F266E" w:rsidRDefault="004862CA" w:rsidP="004862CA">
      <w:pPr>
        <w:spacing w:line="276" w:lineRule="auto"/>
        <w:ind w:firstLine="0"/>
        <w:jc w:val="left"/>
        <w:rPr>
          <w:sz w:val="24"/>
          <w:szCs w:val="24"/>
        </w:rPr>
      </w:pPr>
      <w:r w:rsidRPr="007F266E">
        <w:rPr>
          <w:sz w:val="24"/>
          <w:szCs w:val="24"/>
        </w:rPr>
        <w:t xml:space="preserve">Начальник управления </w:t>
      </w:r>
      <w:r w:rsidR="00133BB1">
        <w:rPr>
          <w:sz w:val="24"/>
          <w:szCs w:val="24"/>
        </w:rPr>
        <w:t xml:space="preserve">реализации услуг и </w:t>
      </w:r>
      <w:r w:rsidRPr="007F266E">
        <w:rPr>
          <w:sz w:val="24"/>
          <w:szCs w:val="24"/>
        </w:rPr>
        <w:t>учета электроэнергии</w:t>
      </w:r>
    </w:p>
    <w:p w:rsidR="004862CA" w:rsidRPr="007F266E" w:rsidRDefault="004862CA" w:rsidP="004862CA">
      <w:pPr>
        <w:spacing w:line="276" w:lineRule="auto"/>
        <w:ind w:firstLine="0"/>
        <w:jc w:val="left"/>
        <w:rPr>
          <w:b/>
          <w:sz w:val="24"/>
          <w:szCs w:val="24"/>
        </w:rPr>
      </w:pPr>
      <w:r w:rsidRPr="007F266E">
        <w:rPr>
          <w:sz w:val="24"/>
          <w:szCs w:val="24"/>
        </w:rPr>
        <w:t>филиала ПАО «</w:t>
      </w:r>
      <w:r w:rsidR="00133BB1">
        <w:rPr>
          <w:sz w:val="24"/>
          <w:szCs w:val="24"/>
        </w:rPr>
        <w:t>Россети</w:t>
      </w:r>
      <w:r w:rsidRPr="007F266E">
        <w:rPr>
          <w:sz w:val="24"/>
          <w:szCs w:val="24"/>
        </w:rPr>
        <w:t xml:space="preserve"> Центр» - «Тамбовэнерго» </w:t>
      </w:r>
      <w:r w:rsidRPr="007F266E">
        <w:rPr>
          <w:sz w:val="24"/>
          <w:szCs w:val="24"/>
        </w:rPr>
        <w:tab/>
      </w:r>
      <w:r w:rsidRPr="007F266E">
        <w:rPr>
          <w:sz w:val="24"/>
          <w:szCs w:val="24"/>
        </w:rPr>
        <w:tab/>
      </w:r>
      <w:r w:rsidRPr="007F266E">
        <w:rPr>
          <w:sz w:val="24"/>
          <w:szCs w:val="24"/>
        </w:rPr>
        <w:tab/>
        <w:t xml:space="preserve">       </w:t>
      </w:r>
      <w:r w:rsidRPr="007F266E">
        <w:rPr>
          <w:sz w:val="24"/>
          <w:szCs w:val="24"/>
        </w:rPr>
        <w:tab/>
      </w:r>
      <w:r w:rsidRPr="007F266E">
        <w:rPr>
          <w:sz w:val="24"/>
          <w:szCs w:val="24"/>
        </w:rPr>
        <w:tab/>
        <w:t>В.В.Сальников</w:t>
      </w:r>
    </w:p>
    <w:p w:rsidR="004862CA" w:rsidRPr="007F266E" w:rsidRDefault="004862CA" w:rsidP="004862CA">
      <w:pPr>
        <w:spacing w:line="276" w:lineRule="auto"/>
        <w:ind w:firstLine="0"/>
        <w:jc w:val="right"/>
        <w:rPr>
          <w:b/>
          <w:noProof/>
          <w:sz w:val="24"/>
          <w:szCs w:val="24"/>
        </w:rPr>
      </w:pPr>
    </w:p>
    <w:p w:rsidR="004862CA" w:rsidRPr="007F266E" w:rsidRDefault="004862CA" w:rsidP="004862CA">
      <w:pPr>
        <w:spacing w:line="276" w:lineRule="auto"/>
        <w:ind w:firstLine="0"/>
        <w:jc w:val="right"/>
        <w:rPr>
          <w:b/>
          <w:noProof/>
          <w:sz w:val="24"/>
          <w:szCs w:val="24"/>
        </w:rPr>
      </w:pPr>
    </w:p>
    <w:p w:rsidR="004862CA" w:rsidRPr="007F266E" w:rsidRDefault="004862CA" w:rsidP="004862CA">
      <w:pPr>
        <w:ind w:firstLine="0"/>
        <w:contextualSpacing/>
        <w:jc w:val="left"/>
        <w:rPr>
          <w:sz w:val="16"/>
          <w:szCs w:val="16"/>
        </w:rPr>
      </w:pPr>
      <w:r w:rsidRPr="007F266E">
        <w:rPr>
          <w:sz w:val="16"/>
          <w:szCs w:val="16"/>
        </w:rPr>
        <w:t>Кулакова ИВ</w:t>
      </w:r>
    </w:p>
    <w:p w:rsidR="004862CA" w:rsidRPr="007F266E" w:rsidRDefault="004862CA" w:rsidP="004862CA">
      <w:pPr>
        <w:ind w:firstLine="0"/>
        <w:contextualSpacing/>
        <w:jc w:val="left"/>
        <w:rPr>
          <w:sz w:val="24"/>
          <w:szCs w:val="24"/>
        </w:rPr>
      </w:pPr>
      <w:r w:rsidRPr="007F266E">
        <w:rPr>
          <w:color w:val="000000"/>
          <w:sz w:val="18"/>
          <w:szCs w:val="18"/>
        </w:rPr>
        <w:sym w:font="Wingdings" w:char="F028"/>
      </w:r>
      <w:r w:rsidRPr="007F266E">
        <w:rPr>
          <w:sz w:val="16"/>
          <w:szCs w:val="16"/>
        </w:rPr>
        <w:t xml:space="preserve"> (4752) 57-82-89</w:t>
      </w:r>
    </w:p>
    <w:p w:rsidR="004862CA" w:rsidRDefault="004862CA" w:rsidP="004862CA">
      <w:pPr>
        <w:ind w:firstLine="709"/>
        <w:rPr>
          <w:sz w:val="24"/>
          <w:szCs w:val="24"/>
        </w:rPr>
      </w:pPr>
    </w:p>
    <w:p w:rsidR="008F73A3" w:rsidRPr="00F71EFD" w:rsidRDefault="008F73A3" w:rsidP="004862CA">
      <w:pPr>
        <w:ind w:firstLine="0"/>
        <w:rPr>
          <w:sz w:val="22"/>
          <w:szCs w:val="22"/>
        </w:rPr>
      </w:pPr>
    </w:p>
    <w:sectPr w:rsidR="008F73A3" w:rsidRPr="00F71EFD" w:rsidSect="00137A31">
      <w:headerReference w:type="even" r:id="rId13"/>
      <w:pgSz w:w="12240" w:h="15840" w:code="1"/>
      <w:pgMar w:top="851" w:right="758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798C" w:rsidRDefault="00B4798C">
      <w:r>
        <w:separator/>
      </w:r>
    </w:p>
  </w:endnote>
  <w:endnote w:type="continuationSeparator" w:id="0">
    <w:p w:rsidR="00B4798C" w:rsidRDefault="00B479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798C" w:rsidRDefault="00B4798C">
      <w:r>
        <w:separator/>
      </w:r>
    </w:p>
  </w:footnote>
  <w:footnote w:type="continuationSeparator" w:id="0">
    <w:p w:rsidR="00B4798C" w:rsidRDefault="00B479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7048" w:rsidRDefault="00352FFD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 w15:restartNumberingAfterBreak="0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 w15:restartNumberingAfterBreak="0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 w15:restartNumberingAfterBreak="0">
    <w:nsid w:val="432C4066"/>
    <w:multiLevelType w:val="multilevel"/>
    <w:tmpl w:val="2F6CBBA0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 w15:restartNumberingAfterBreak="0">
    <w:nsid w:val="679047E3"/>
    <w:multiLevelType w:val="hybridMultilevel"/>
    <w:tmpl w:val="4260BB8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1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013A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3898"/>
    <w:rsid w:val="000141BE"/>
    <w:rsid w:val="000150AB"/>
    <w:rsid w:val="00015CF2"/>
    <w:rsid w:val="00016DC9"/>
    <w:rsid w:val="00017101"/>
    <w:rsid w:val="00017D57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3132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0D68"/>
    <w:rsid w:val="000844E3"/>
    <w:rsid w:val="00084847"/>
    <w:rsid w:val="000858AE"/>
    <w:rsid w:val="00085DAC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E7AB1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1C0B"/>
    <w:rsid w:val="001129C8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BB1"/>
    <w:rsid w:val="00133EF7"/>
    <w:rsid w:val="00136404"/>
    <w:rsid w:val="0013751A"/>
    <w:rsid w:val="00137A31"/>
    <w:rsid w:val="00141439"/>
    <w:rsid w:val="00141C92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651"/>
    <w:rsid w:val="00155F16"/>
    <w:rsid w:val="001567CA"/>
    <w:rsid w:val="00156931"/>
    <w:rsid w:val="00157FC6"/>
    <w:rsid w:val="0016126B"/>
    <w:rsid w:val="0016192E"/>
    <w:rsid w:val="001627C0"/>
    <w:rsid w:val="00162A2B"/>
    <w:rsid w:val="00163418"/>
    <w:rsid w:val="00165DBD"/>
    <w:rsid w:val="00165E14"/>
    <w:rsid w:val="00166098"/>
    <w:rsid w:val="001666F9"/>
    <w:rsid w:val="00166FCC"/>
    <w:rsid w:val="00170481"/>
    <w:rsid w:val="00171D14"/>
    <w:rsid w:val="00173531"/>
    <w:rsid w:val="00175B84"/>
    <w:rsid w:val="00176572"/>
    <w:rsid w:val="00177C04"/>
    <w:rsid w:val="00177F01"/>
    <w:rsid w:val="001801AA"/>
    <w:rsid w:val="00181B73"/>
    <w:rsid w:val="00181BBF"/>
    <w:rsid w:val="00181ED4"/>
    <w:rsid w:val="00182091"/>
    <w:rsid w:val="001868B5"/>
    <w:rsid w:val="00190521"/>
    <w:rsid w:val="001905C3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DE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5CB2"/>
    <w:rsid w:val="0022657C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2FB4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132E"/>
    <w:rsid w:val="00274583"/>
    <w:rsid w:val="00275A60"/>
    <w:rsid w:val="002761C6"/>
    <w:rsid w:val="00281C4A"/>
    <w:rsid w:val="002828DB"/>
    <w:rsid w:val="00283DC1"/>
    <w:rsid w:val="00284D1E"/>
    <w:rsid w:val="00285586"/>
    <w:rsid w:val="002855D1"/>
    <w:rsid w:val="002865EA"/>
    <w:rsid w:val="00286CF9"/>
    <w:rsid w:val="00287E46"/>
    <w:rsid w:val="00291868"/>
    <w:rsid w:val="002920BD"/>
    <w:rsid w:val="0029238F"/>
    <w:rsid w:val="00292425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B66A7"/>
    <w:rsid w:val="002C08A7"/>
    <w:rsid w:val="002C1AA6"/>
    <w:rsid w:val="002C1D09"/>
    <w:rsid w:val="002C4B0C"/>
    <w:rsid w:val="002C5247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088B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1C8A"/>
    <w:rsid w:val="0034536F"/>
    <w:rsid w:val="003479DD"/>
    <w:rsid w:val="00351057"/>
    <w:rsid w:val="00352FFD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5F9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7AC"/>
    <w:rsid w:val="003C67A5"/>
    <w:rsid w:val="003C71F7"/>
    <w:rsid w:val="003D02A2"/>
    <w:rsid w:val="003D14CD"/>
    <w:rsid w:val="003D1ACA"/>
    <w:rsid w:val="003D224E"/>
    <w:rsid w:val="003D405F"/>
    <w:rsid w:val="003D644A"/>
    <w:rsid w:val="003D6545"/>
    <w:rsid w:val="003D7943"/>
    <w:rsid w:val="003D7B36"/>
    <w:rsid w:val="003D7B41"/>
    <w:rsid w:val="003E14B6"/>
    <w:rsid w:val="003E2BE8"/>
    <w:rsid w:val="003E7D01"/>
    <w:rsid w:val="003F138E"/>
    <w:rsid w:val="003F1A59"/>
    <w:rsid w:val="003F2112"/>
    <w:rsid w:val="003F2357"/>
    <w:rsid w:val="003F3735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4C05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997"/>
    <w:rsid w:val="00420B7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34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57F2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13A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62CA"/>
    <w:rsid w:val="00487402"/>
    <w:rsid w:val="00490EA7"/>
    <w:rsid w:val="00492EC7"/>
    <w:rsid w:val="004930E8"/>
    <w:rsid w:val="00497866"/>
    <w:rsid w:val="00497F02"/>
    <w:rsid w:val="004A3531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6ED2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C73DF"/>
    <w:rsid w:val="004D02AE"/>
    <w:rsid w:val="004D0593"/>
    <w:rsid w:val="004D0B99"/>
    <w:rsid w:val="004D131A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61B4"/>
    <w:rsid w:val="0051645F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0D56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375D"/>
    <w:rsid w:val="00553C3F"/>
    <w:rsid w:val="00554C59"/>
    <w:rsid w:val="00557871"/>
    <w:rsid w:val="00557B63"/>
    <w:rsid w:val="0056133F"/>
    <w:rsid w:val="00562D55"/>
    <w:rsid w:val="005630A8"/>
    <w:rsid w:val="00563F7B"/>
    <w:rsid w:val="00566742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307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B6C"/>
    <w:rsid w:val="00594C53"/>
    <w:rsid w:val="00595561"/>
    <w:rsid w:val="005961A6"/>
    <w:rsid w:val="0059669F"/>
    <w:rsid w:val="00597EE1"/>
    <w:rsid w:val="005A1335"/>
    <w:rsid w:val="005A1E05"/>
    <w:rsid w:val="005A2527"/>
    <w:rsid w:val="005A29B8"/>
    <w:rsid w:val="005A38CB"/>
    <w:rsid w:val="005A5F22"/>
    <w:rsid w:val="005B04A3"/>
    <w:rsid w:val="005B12DD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7FF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A59"/>
    <w:rsid w:val="005F2F38"/>
    <w:rsid w:val="005F3643"/>
    <w:rsid w:val="005F4511"/>
    <w:rsid w:val="005F4B9E"/>
    <w:rsid w:val="005F6FA1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01D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BA3"/>
    <w:rsid w:val="00632BEC"/>
    <w:rsid w:val="00633BF3"/>
    <w:rsid w:val="00634545"/>
    <w:rsid w:val="00634B97"/>
    <w:rsid w:val="00635291"/>
    <w:rsid w:val="006364F4"/>
    <w:rsid w:val="00637391"/>
    <w:rsid w:val="006374B1"/>
    <w:rsid w:val="006405AF"/>
    <w:rsid w:val="00640DFF"/>
    <w:rsid w:val="00641793"/>
    <w:rsid w:val="00641E44"/>
    <w:rsid w:val="00642A8E"/>
    <w:rsid w:val="006430D7"/>
    <w:rsid w:val="00643D80"/>
    <w:rsid w:val="00644676"/>
    <w:rsid w:val="006459FD"/>
    <w:rsid w:val="00645DA5"/>
    <w:rsid w:val="006468CC"/>
    <w:rsid w:val="00647228"/>
    <w:rsid w:val="00650EA0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578BE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9133E"/>
    <w:rsid w:val="00691E00"/>
    <w:rsid w:val="00694386"/>
    <w:rsid w:val="00696EAC"/>
    <w:rsid w:val="00697B92"/>
    <w:rsid w:val="00697D58"/>
    <w:rsid w:val="00697DC5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676C"/>
    <w:rsid w:val="00706A0D"/>
    <w:rsid w:val="00706A47"/>
    <w:rsid w:val="007107CB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264C7"/>
    <w:rsid w:val="0073178E"/>
    <w:rsid w:val="007326A6"/>
    <w:rsid w:val="007326BC"/>
    <w:rsid w:val="00732BFD"/>
    <w:rsid w:val="00732C5D"/>
    <w:rsid w:val="00733D68"/>
    <w:rsid w:val="00734A03"/>
    <w:rsid w:val="00734B51"/>
    <w:rsid w:val="0073547D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55EA"/>
    <w:rsid w:val="007D6C0C"/>
    <w:rsid w:val="007D7685"/>
    <w:rsid w:val="007D777E"/>
    <w:rsid w:val="007E348A"/>
    <w:rsid w:val="007E5260"/>
    <w:rsid w:val="007E7008"/>
    <w:rsid w:val="007F04C6"/>
    <w:rsid w:val="007F0742"/>
    <w:rsid w:val="007F1596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040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B4D"/>
    <w:rsid w:val="008474EC"/>
    <w:rsid w:val="00847926"/>
    <w:rsid w:val="00847B8E"/>
    <w:rsid w:val="00850154"/>
    <w:rsid w:val="00853BF9"/>
    <w:rsid w:val="008546A6"/>
    <w:rsid w:val="008561B8"/>
    <w:rsid w:val="008574C3"/>
    <w:rsid w:val="00857D4B"/>
    <w:rsid w:val="008606C1"/>
    <w:rsid w:val="00860C29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A6A44"/>
    <w:rsid w:val="008B0A52"/>
    <w:rsid w:val="008B1E2C"/>
    <w:rsid w:val="008B22FE"/>
    <w:rsid w:val="008B41DF"/>
    <w:rsid w:val="008B60B6"/>
    <w:rsid w:val="008C09F5"/>
    <w:rsid w:val="008C0DB3"/>
    <w:rsid w:val="008C1983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66C0"/>
    <w:rsid w:val="008F73A3"/>
    <w:rsid w:val="00900E6D"/>
    <w:rsid w:val="009011C0"/>
    <w:rsid w:val="00901AB4"/>
    <w:rsid w:val="00901C3B"/>
    <w:rsid w:val="009022A6"/>
    <w:rsid w:val="009039EB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37B9"/>
    <w:rsid w:val="009538B8"/>
    <w:rsid w:val="00953DD9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E2943"/>
    <w:rsid w:val="009E3ACE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321"/>
    <w:rsid w:val="00A32A6D"/>
    <w:rsid w:val="00A348B9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1BA6"/>
    <w:rsid w:val="00A52ADC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2D0F"/>
    <w:rsid w:val="00AD3598"/>
    <w:rsid w:val="00AD4DE9"/>
    <w:rsid w:val="00AD52A0"/>
    <w:rsid w:val="00AD5A61"/>
    <w:rsid w:val="00AD7048"/>
    <w:rsid w:val="00AE134E"/>
    <w:rsid w:val="00AE1B50"/>
    <w:rsid w:val="00AE20B1"/>
    <w:rsid w:val="00AE2CE9"/>
    <w:rsid w:val="00AE3899"/>
    <w:rsid w:val="00AE4642"/>
    <w:rsid w:val="00AE7BDC"/>
    <w:rsid w:val="00AF2248"/>
    <w:rsid w:val="00AF31AD"/>
    <w:rsid w:val="00AF3C16"/>
    <w:rsid w:val="00AF5C3C"/>
    <w:rsid w:val="00AF5E71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26C59"/>
    <w:rsid w:val="00B31336"/>
    <w:rsid w:val="00B3141F"/>
    <w:rsid w:val="00B322C8"/>
    <w:rsid w:val="00B37632"/>
    <w:rsid w:val="00B4184D"/>
    <w:rsid w:val="00B42BD5"/>
    <w:rsid w:val="00B43052"/>
    <w:rsid w:val="00B4318F"/>
    <w:rsid w:val="00B45886"/>
    <w:rsid w:val="00B45EAF"/>
    <w:rsid w:val="00B4798C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67265"/>
    <w:rsid w:val="00B71096"/>
    <w:rsid w:val="00B72E7C"/>
    <w:rsid w:val="00B73ADA"/>
    <w:rsid w:val="00B74CC2"/>
    <w:rsid w:val="00B74E68"/>
    <w:rsid w:val="00B75EE6"/>
    <w:rsid w:val="00B76533"/>
    <w:rsid w:val="00B767EA"/>
    <w:rsid w:val="00B768B7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3E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E4F"/>
    <w:rsid w:val="00BE0260"/>
    <w:rsid w:val="00BE2C21"/>
    <w:rsid w:val="00BE3234"/>
    <w:rsid w:val="00BE3435"/>
    <w:rsid w:val="00BE7AEA"/>
    <w:rsid w:val="00BF028A"/>
    <w:rsid w:val="00BF1738"/>
    <w:rsid w:val="00BF20ED"/>
    <w:rsid w:val="00BF3190"/>
    <w:rsid w:val="00BF31D0"/>
    <w:rsid w:val="00BF4767"/>
    <w:rsid w:val="00BF612E"/>
    <w:rsid w:val="00BF6130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5A2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7A78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686B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84E"/>
    <w:rsid w:val="00CB0D3C"/>
    <w:rsid w:val="00CB0F22"/>
    <w:rsid w:val="00CB23BB"/>
    <w:rsid w:val="00CB2D25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4710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99B"/>
    <w:rsid w:val="00D42FE7"/>
    <w:rsid w:val="00D4319A"/>
    <w:rsid w:val="00D44A37"/>
    <w:rsid w:val="00D468F8"/>
    <w:rsid w:val="00D475AF"/>
    <w:rsid w:val="00D541DC"/>
    <w:rsid w:val="00D54C49"/>
    <w:rsid w:val="00D552B3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4D6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751E"/>
    <w:rsid w:val="00D97799"/>
    <w:rsid w:val="00DA18E9"/>
    <w:rsid w:val="00DA1BEC"/>
    <w:rsid w:val="00DA1DB6"/>
    <w:rsid w:val="00DA24B0"/>
    <w:rsid w:val="00DA2649"/>
    <w:rsid w:val="00DA276C"/>
    <w:rsid w:val="00DA6B8B"/>
    <w:rsid w:val="00DA77B6"/>
    <w:rsid w:val="00DB01EF"/>
    <w:rsid w:val="00DB332D"/>
    <w:rsid w:val="00DB44BB"/>
    <w:rsid w:val="00DB4A93"/>
    <w:rsid w:val="00DB4EDF"/>
    <w:rsid w:val="00DB6AE0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480D"/>
    <w:rsid w:val="00E15A59"/>
    <w:rsid w:val="00E20A19"/>
    <w:rsid w:val="00E20A36"/>
    <w:rsid w:val="00E226B0"/>
    <w:rsid w:val="00E23859"/>
    <w:rsid w:val="00E26860"/>
    <w:rsid w:val="00E26AC7"/>
    <w:rsid w:val="00E26D27"/>
    <w:rsid w:val="00E26D48"/>
    <w:rsid w:val="00E304A8"/>
    <w:rsid w:val="00E306DA"/>
    <w:rsid w:val="00E34EC6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5DCF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26F9"/>
    <w:rsid w:val="00EE30A8"/>
    <w:rsid w:val="00EE3359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B68"/>
    <w:rsid w:val="00F03F17"/>
    <w:rsid w:val="00F051E7"/>
    <w:rsid w:val="00F05AFF"/>
    <w:rsid w:val="00F07DCC"/>
    <w:rsid w:val="00F10010"/>
    <w:rsid w:val="00F1267D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5F31"/>
    <w:rsid w:val="00F26BA3"/>
    <w:rsid w:val="00F27C11"/>
    <w:rsid w:val="00F27CD0"/>
    <w:rsid w:val="00F318A5"/>
    <w:rsid w:val="00F31E92"/>
    <w:rsid w:val="00F3335E"/>
    <w:rsid w:val="00F364EA"/>
    <w:rsid w:val="00F37973"/>
    <w:rsid w:val="00F40946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1EFD"/>
    <w:rsid w:val="00F7233D"/>
    <w:rsid w:val="00F725AC"/>
    <w:rsid w:val="00F73328"/>
    <w:rsid w:val="00F749A3"/>
    <w:rsid w:val="00F75196"/>
    <w:rsid w:val="00F754CC"/>
    <w:rsid w:val="00F7773E"/>
    <w:rsid w:val="00F80413"/>
    <w:rsid w:val="00F84073"/>
    <w:rsid w:val="00F84141"/>
    <w:rsid w:val="00F844B6"/>
    <w:rsid w:val="00F85126"/>
    <w:rsid w:val="00F85820"/>
    <w:rsid w:val="00F85E2D"/>
    <w:rsid w:val="00F86F49"/>
    <w:rsid w:val="00F87C16"/>
    <w:rsid w:val="00F90AC6"/>
    <w:rsid w:val="00F9166A"/>
    <w:rsid w:val="00F91952"/>
    <w:rsid w:val="00F91FA2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4C6C"/>
    <w:rsid w:val="00FC77BE"/>
    <w:rsid w:val="00FC7F37"/>
    <w:rsid w:val="00FD1036"/>
    <w:rsid w:val="00FD22CC"/>
    <w:rsid w:val="00FD44AD"/>
    <w:rsid w:val="00FE0188"/>
    <w:rsid w:val="00FE2964"/>
    <w:rsid w:val="00FE2CE8"/>
    <w:rsid w:val="00FE35CE"/>
    <w:rsid w:val="00FE3F0A"/>
    <w:rsid w:val="00FE45C1"/>
    <w:rsid w:val="00FF032F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127A36B"/>
  <w15:docId w15:val="{4BFE5D1D-AC20-4DCC-9FC1-F5442DD590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link w:val="ae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ae">
    <w:name w:val="Абзац списка Знак"/>
    <w:basedOn w:val="a1"/>
    <w:link w:val="ad"/>
    <w:uiPriority w:val="34"/>
    <w:rsid w:val="00A323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72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2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9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1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7082AA-E799-4D8D-8A0B-F13307DE73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BA04DF1-49E3-47C1-A2A9-7837F410205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3E9484B-9738-4BFC-A9B7-1456FC1B4F3A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4.xml><?xml version="1.0" encoding="utf-8"?>
<ds:datastoreItem xmlns:ds="http://schemas.openxmlformats.org/officeDocument/2006/customXml" ds:itemID="{41A07233-6A52-48CA-B837-7B01DA5F55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new15</Template>
  <TotalTime>247</TotalTime>
  <Pages>4</Pages>
  <Words>1317</Words>
  <Characters>7510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8810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Кулакова Ирина Викторовна</cp:lastModifiedBy>
  <cp:revision>15</cp:revision>
  <cp:lastPrinted>2010-09-30T13:29:00Z</cp:lastPrinted>
  <dcterms:created xsi:type="dcterms:W3CDTF">2020-10-21T14:06:00Z</dcterms:created>
  <dcterms:modified xsi:type="dcterms:W3CDTF">2022-02-09T08:32:00Z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